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0021F8">
      <w:r>
        <w:rPr>
          <w:noProof/>
        </w:rPr>
        <w:drawing>
          <wp:anchor distT="0" distB="0" distL="114300" distR="114300" simplePos="0" relativeHeight="251663360" behindDoc="1" locked="0" layoutInCell="1" allowOverlap="1" wp14:anchorId="4E301F55" wp14:editId="272EE8B5">
            <wp:simplePos x="0" y="0"/>
            <wp:positionH relativeFrom="column">
              <wp:posOffset>7852410</wp:posOffset>
            </wp:positionH>
            <wp:positionV relativeFrom="paragraph">
              <wp:posOffset>-110490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11CB2">
        <w:rPr>
          <w:rFonts w:ascii="MetaNormal-Roman" w:hAnsi="MetaNormal-Roman"/>
          <w:noProof/>
        </w:rPr>
        <w:drawing>
          <wp:anchor distT="0" distB="0" distL="114300" distR="114300" simplePos="0" relativeHeight="251661312" behindDoc="0" locked="0" layoutInCell="1" allowOverlap="1" wp14:anchorId="4DA21FA6" wp14:editId="5FA51079">
            <wp:simplePos x="0" y="0"/>
            <wp:positionH relativeFrom="column">
              <wp:posOffset>3948430</wp:posOffset>
            </wp:positionH>
            <wp:positionV relativeFrom="paragraph">
              <wp:posOffset>-247650</wp:posOffset>
            </wp:positionV>
            <wp:extent cx="1226820" cy="755015"/>
            <wp:effectExtent l="0" t="0" r="0" b="6985"/>
            <wp:wrapNone/>
            <wp:docPr id="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5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A75E4BF" wp14:editId="77D557B6">
            <wp:simplePos x="0" y="0"/>
            <wp:positionH relativeFrom="column">
              <wp:posOffset>243205</wp:posOffset>
            </wp:positionH>
            <wp:positionV relativeFrom="paragraph">
              <wp:posOffset>-111125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FD4504" w:rsidRDefault="00FD4504" w:rsidP="00FD4504">
            <w:pPr>
              <w:spacing w:after="130"/>
              <w:ind w:left="1925" w:right="1640"/>
              <w:jc w:val="center"/>
              <w:rPr>
                <w:rFonts w:ascii="Arial" w:hAnsi="Arial" w:cs="Arial"/>
                <w:b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pred nadobudnutím účinnosti zmeny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353E83">
              <w:rPr>
                <w:rStyle w:val="Odkaznapoznmkupodiarou"/>
                <w:rFonts w:ascii="Arial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911CB2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A11A08" w:rsidRPr="00C05D70" w:rsidTr="00911CB2">
        <w:trPr>
          <w:trHeight w:val="794"/>
          <w:jc w:val="center"/>
        </w:trPr>
        <w:tc>
          <w:tcPr>
            <w:tcW w:w="4390" w:type="dxa"/>
            <w:vAlign w:val="center"/>
          </w:tcPr>
          <w:p w:rsidR="00A11A08" w:rsidRPr="00C05D70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A11A08" w:rsidRPr="00541125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357D01" w:rsidRPr="00C05D70" w:rsidTr="00911CB2">
        <w:trPr>
          <w:trHeight w:val="851"/>
          <w:jc w:val="center"/>
        </w:trPr>
        <w:tc>
          <w:tcPr>
            <w:tcW w:w="4390" w:type="dxa"/>
            <w:vAlign w:val="center"/>
          </w:tcPr>
          <w:p w:rsidR="00357D01" w:rsidRPr="00C05D70" w:rsidRDefault="00357D01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357D01" w:rsidRPr="00E52A48" w:rsidRDefault="00357D01" w:rsidP="00911CB2">
            <w:pPr>
              <w:spacing w:before="120" w:after="120" w:line="288" w:lineRule="auto"/>
              <w:ind w:left="695" w:hanging="695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BE764E">
              <w:rPr>
                <w:rFonts w:ascii="Arial" w:hAnsi="Arial" w:cs="Arial"/>
                <w:b/>
                <w:bCs/>
                <w:sz w:val="19"/>
                <w:szCs w:val="19"/>
              </w:rPr>
              <w:t>Zlepšenie kľúčových kompetencií žiakov základných škôl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911CB2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7F661C" w:rsidRDefault="007F661C"/>
    <w:p w:rsidR="007F661C" w:rsidRDefault="007F661C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911CB2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661C" w:rsidRPr="00C05D70" w:rsidRDefault="002A3DE5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944525506"/>
                <w:placeholder>
                  <w:docPart w:val="599658BEEE2B431DB03FC04408077DD7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stratégiou/Integrovanou územnou stratégiou UMR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661C" w:rsidRPr="00C05D70" w:rsidRDefault="002A3DE5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120981897"/>
                <w:placeholder>
                  <w:docPart w:val="EB3D35884E114A779B4C9334D905A737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517A1A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44671"/>
            <w:placeholder>
              <w:docPart w:val="0DDA013D05BE4BDBB24620FCD0845B4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F661C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5D230B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DB176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7D4DD4" w:rsidRDefault="007F661C" w:rsidP="00911CB2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32067395"/>
            <w:placeholder>
              <w:docPart w:val="FE7CB31ECBC94D4B8F66991D8D560F0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F661C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F661C" w:rsidRPr="005D230B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F661C" w:rsidRPr="007D4DD4" w:rsidRDefault="007F661C" w:rsidP="00911CB2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14948237"/>
            <w:placeholder>
              <w:docPart w:val="FBA0A71814394FF7BEB8D1A38300AF0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F661C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>
      <w:r>
        <w:br w:type="page"/>
      </w:r>
    </w:p>
    <w:p w:rsidR="00B90F9C" w:rsidRDefault="00B90F9C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6C3A4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07111D" w:rsidRPr="00C05D70" w:rsidRDefault="0007111D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07111D" w:rsidRPr="00C05D70" w:rsidRDefault="0007111D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6C3A45">
        <w:trPr>
          <w:trHeight w:val="695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2B3D0A" w:rsidRDefault="0041095F" w:rsidP="002B3D0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BF723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BF7233">
              <w:t>.</w:t>
            </w:r>
            <w:r w:rsidR="002B3D0A">
              <w:t xml:space="preserve"> </w:t>
            </w:r>
            <w:r w:rsidR="002B3D0A">
              <w:rPr>
                <w:rStyle w:val="Odkaznapoznmkupodiarou"/>
              </w:rPr>
              <w:footnoteReference w:id="13"/>
            </w:r>
            <w:r w:rsidR="002B3D0A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BF723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07111D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6C3A45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7111D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6C3A45">
        <w:trPr>
          <w:trHeight w:val="380"/>
        </w:trPr>
        <w:tc>
          <w:tcPr>
            <w:tcW w:w="3826" w:type="dxa"/>
            <w:shd w:val="clear" w:color="auto" w:fill="CCFFFF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6C3A45">
        <w:trPr>
          <w:trHeight w:val="429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07111D" w:rsidRPr="00C05D70" w:rsidRDefault="0007111D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07111D" w:rsidRPr="00B341AC" w:rsidRDefault="0007111D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911CB2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D5276D" w:rsidRPr="00C05D70" w:rsidTr="00911CB2">
        <w:trPr>
          <w:trHeight w:val="794"/>
          <w:jc w:val="center"/>
        </w:trPr>
        <w:tc>
          <w:tcPr>
            <w:tcW w:w="4106" w:type="dxa"/>
            <w:vAlign w:val="center"/>
          </w:tcPr>
          <w:p w:rsidR="00D5276D" w:rsidRPr="00C05D70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D5276D" w:rsidRPr="00D60283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D5276D" w:rsidRPr="00C05D70" w:rsidTr="00911CB2">
        <w:trPr>
          <w:trHeight w:val="964"/>
          <w:jc w:val="center"/>
        </w:trPr>
        <w:tc>
          <w:tcPr>
            <w:tcW w:w="4106" w:type="dxa"/>
            <w:vAlign w:val="center"/>
          </w:tcPr>
          <w:p w:rsidR="00D5276D" w:rsidRPr="00C05D70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D5276D" w:rsidRPr="00E52A48" w:rsidRDefault="00D5276D" w:rsidP="00911CB2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357D01" w:rsidRPr="00BE764E">
              <w:rPr>
                <w:rFonts w:ascii="Arial" w:hAnsi="Arial" w:cs="Arial"/>
                <w:b/>
                <w:bCs/>
                <w:sz w:val="19"/>
                <w:szCs w:val="19"/>
              </w:rPr>
              <w:t>Zlepšenie kľúčových kompetencií žiakov základných škôl</w:t>
            </w:r>
            <w:r w:rsidR="00357D01"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11CB2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D227FA" w:rsidRDefault="00D227FA"/>
    <w:p w:rsidR="007F661C" w:rsidRDefault="007F661C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911CB2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911C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911C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Pr="00C05D70" w:rsidRDefault="002A3DE5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5833153"/>
                <w:placeholder>
                  <w:docPart w:val="271B61BC29514748A51A712A6F5EF948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Investičná účinnosť projektu na základe multikriteriálneho hodnotenia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2A3DE5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49443362"/>
                <w:placeholder>
                  <w:docPart w:val="353110D17D1A4D17B83C5426C67B9FAC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E0D6E">
              <w:rPr>
                <w:rFonts w:ascii="Arial" w:hAnsi="Arial" w:cs="Arial"/>
                <w:b/>
                <w:sz w:val="19"/>
                <w:szCs w:val="19"/>
              </w:rPr>
              <w:t>10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realizácie projektu z hľadiska územných potrieb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2A3DE5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62418063"/>
                <w:placeholder>
                  <w:docPart w:val="06A094CC5D304D83838A2C2C706DA0D5"/>
                </w:placeholder>
                <w:showingPlcHdr/>
                <w:comboBox>
                  <w:listItem w:displayText="0 " w:value="0 "/>
                  <w:listItem w:displayText="7" w:value="7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2A3DE5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98619741"/>
                <w:placeholder>
                  <w:docPart w:val="0705F0E2D75D45A09F28AD644FA9D60F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2A3DE5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860037059"/>
                <w:placeholder>
                  <w:docPart w:val="43065AE09CD54010B0968DDAA7814F3E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F661C" w:rsidRPr="00125176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2A3DE5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56150520"/>
                <w:placeholder>
                  <w:docPart w:val="DC423548B21D4AF4899731E03D96B5E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F661C" w:rsidRPr="00C05D70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F661C" w:rsidRPr="00016B9C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zlepšeniu výsledkov žiakov v meraniach dosiahnutých vedomostí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Default="007F661C" w:rsidP="00911CB2"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F661C" w:rsidRDefault="002A3DE5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957494985"/>
                <w:placeholder>
                  <w:docPart w:val="DE6223B9D44C40BFB076F48893BE113F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7F661C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F661C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C05D70" w:rsidRDefault="007F661C" w:rsidP="00911CB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F60BA7" w:rsidRDefault="00F60BA7"/>
    <w:p w:rsidR="00F60BA7" w:rsidRDefault="00F60BA7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69"/>
        <w:gridCol w:w="3662"/>
        <w:gridCol w:w="3117"/>
        <w:gridCol w:w="1156"/>
        <w:gridCol w:w="1236"/>
        <w:gridCol w:w="5327"/>
      </w:tblGrid>
      <w:tr w:rsidR="007F661C" w:rsidRPr="00C05D70" w:rsidTr="00911CB2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a zlepšeniu infraštruktúry základného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4173F7C8F33C41E998873F220DC43B1B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171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aspektom základného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01CC2E18212141B5A9E4F9B3BAE4F66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7676617"/>
            <w:placeholder>
              <w:docPart w:val="16A56D7FDBDE466A8BB498AFD2D9D072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98160760"/>
            <w:placeholder>
              <w:docPart w:val="10EBA07883E24E228E885C6BFA39B80D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68991807"/>
            <w:placeholder>
              <w:docPart w:val="26A3C45670684A6D98EA1B511C60F259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7F661C" w:rsidRPr="00C05D70" w:rsidTr="00911CB2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7F661C" w:rsidRPr="00FE0EF9" w:rsidDel="00D227FA" w:rsidRDefault="007F661C" w:rsidP="00911CB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F661C" w:rsidRPr="00E40A77" w:rsidDel="00D227FA" w:rsidRDefault="007F661C" w:rsidP="00911CB2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5624796"/>
            <w:placeholder>
              <w:docPart w:val="55E99CDCF8464050B9C85AFA66BE1130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F661C" w:rsidDel="00D227FA" w:rsidRDefault="007F661C" w:rsidP="00911CB2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F661C" w:rsidDel="00D227FA" w:rsidRDefault="007F661C" w:rsidP="00911CB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F661C" w:rsidRPr="00911CB2" w:rsidRDefault="007F661C" w:rsidP="00911CB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:rsidR="00AE6EF6" w:rsidRDefault="00AE6EF6"/>
    <w:p w:rsidR="00E63E34" w:rsidRDefault="00E63E34"/>
    <w:p w:rsidR="00E63E34" w:rsidRDefault="00E63E34"/>
    <w:p w:rsidR="00E63E34" w:rsidRDefault="00E63E34"/>
    <w:p w:rsidR="00E63E34" w:rsidRDefault="00E63E34"/>
    <w:p w:rsidR="00E63E34" w:rsidRDefault="00E63E34"/>
    <w:p w:rsidR="006C3A45" w:rsidRDefault="006C3A45"/>
    <w:p w:rsidR="00E63E34" w:rsidRDefault="00E63E34"/>
    <w:p w:rsidR="00E63E34" w:rsidRPr="00F93B3F" w:rsidRDefault="00E63E34" w:rsidP="00E63E34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F93B3F"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7"/>
        <w:tblW w:w="5062" w:type="pct"/>
        <w:tblLayout w:type="fixed"/>
        <w:tblLook w:val="04A0" w:firstRow="1" w:lastRow="0" w:firstColumn="1" w:lastColumn="0" w:noHBand="0" w:noVBand="1"/>
      </w:tblPr>
      <w:tblGrid>
        <w:gridCol w:w="1956"/>
        <w:gridCol w:w="9496"/>
        <w:gridCol w:w="1370"/>
        <w:gridCol w:w="1573"/>
        <w:gridCol w:w="1177"/>
      </w:tblGrid>
      <w:tr w:rsidR="00E63E34" w:rsidRPr="00F93B3F" w:rsidTr="00941339">
        <w:tc>
          <w:tcPr>
            <w:tcW w:w="6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 bodová škála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E63E34" w:rsidRPr="0091571E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E63E34" w:rsidRPr="00F93B3F" w:rsidTr="00E63E34">
        <w:trPr>
          <w:cantSplit/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 intervenčnou 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stratégiou IROP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E63E34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Regionálnou integrovanou územnou stratégiou/Integrovanou územnou stratégiou UMR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3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Príspevok projektu k integrovaným operáciám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941339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1.4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Investičná účinnosť projektu na základe multikriteriálneho hodnotenia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10</w:t>
            </w:r>
          </w:p>
        </w:tc>
      </w:tr>
      <w:tr w:rsidR="00E63E34" w:rsidRPr="00F93B3F" w:rsidTr="00941339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1.5 </w:t>
            </w:r>
            <w:r w:rsidRPr="000466C5">
              <w:rPr>
                <w:rFonts w:ascii="Arial" w:eastAsia="Times New Roman" w:hAnsi="Arial" w:cs="Arial"/>
                <w:sz w:val="19"/>
                <w:szCs w:val="19"/>
              </w:rPr>
              <w:t>Vhodnosť realizácie projektu z hľadiska územných potrieb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7</w:t>
            </w:r>
          </w:p>
        </w:tc>
      </w:tr>
      <w:tr w:rsidR="00E63E34" w:rsidRPr="00F93B3F" w:rsidTr="00941339">
        <w:trPr>
          <w:cantSplit/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23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ind w:left="319" w:hanging="319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ind w:left="319" w:hanging="319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zlepšeniu výsledkov žiakov v meraniach dosiahnutých vedomostí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zvyšovaniu kvality a zlepšeniu infraštruktúry základného vzdelávania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k sociálnym aspektom základného vzdelávania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E63E34" w:rsidRPr="00F93B3F" w:rsidTr="00E63E34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E63E34" w:rsidRPr="0091571E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91571E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E63E34" w:rsidRPr="00F93B3F" w:rsidTr="00941339">
        <w:trPr>
          <w:trHeight w:val="284"/>
        </w:trPr>
        <w:tc>
          <w:tcPr>
            <w:tcW w:w="6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8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E63E34" w:rsidRPr="00F93B3F" w:rsidTr="00941339">
        <w:trPr>
          <w:trHeight w:val="180"/>
        </w:trPr>
        <w:tc>
          <w:tcPr>
            <w:tcW w:w="411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61006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E34" w:rsidRPr="00F93B3F" w:rsidRDefault="00E63E34" w:rsidP="00941339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62</w:t>
            </w:r>
          </w:p>
        </w:tc>
      </w:tr>
    </w:tbl>
    <w:p w:rsidR="00E63E34" w:rsidRDefault="00E63E34" w:rsidP="00E63E34"/>
    <w:p w:rsidR="00AE6EF6" w:rsidRDefault="00AE6EF6">
      <w:r>
        <w:br w:type="page"/>
      </w:r>
    </w:p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1846D1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11CB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62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6C3A4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07111D" w:rsidRPr="00C05D70" w:rsidRDefault="0007111D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07111D" w:rsidRPr="00C05D70" w:rsidRDefault="0007111D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3205CE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2B3D0A" w:rsidRDefault="00E83D82" w:rsidP="002B3D0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BF723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BF7233">
              <w:t>.</w:t>
            </w:r>
            <w:r w:rsidR="002B3D0A">
              <w:t xml:space="preserve"> </w:t>
            </w:r>
            <w:r w:rsidR="002B3D0A">
              <w:rPr>
                <w:rStyle w:val="Odkaznapoznmkupodiarou"/>
              </w:rPr>
              <w:footnoteReference w:id="29"/>
            </w:r>
            <w:r w:rsidR="002B3D0A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E83D82" w:rsidP="00BF723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6C3A45">
        <w:trPr>
          <w:trHeight w:val="388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07111D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 w:rsidR="006C3A45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6C3A45">
        <w:trPr>
          <w:trHeight w:val="38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7111D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6C3A45">
        <w:trPr>
          <w:trHeight w:val="389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07111D" w:rsidRPr="00C05D70" w:rsidRDefault="0007111D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7111D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07111D" w:rsidRPr="00B341AC" w:rsidRDefault="0007111D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400B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D54" w:rsidRDefault="00B23D54" w:rsidP="009B44B8">
      <w:pPr>
        <w:spacing w:after="0" w:line="240" w:lineRule="auto"/>
      </w:pPr>
      <w:r>
        <w:separator/>
      </w:r>
    </w:p>
  </w:endnote>
  <w:endnote w:type="continuationSeparator" w:id="0">
    <w:p w:rsidR="00B23D54" w:rsidRDefault="00B23D54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F1D" w:rsidRDefault="004B0F1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AD2C46" w:rsidP="00AD2C46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4B0F1D">
      <w:rPr>
        <w:rFonts w:ascii="Arial" w:hAnsi="Arial" w:cs="Arial"/>
        <w:sz w:val="16"/>
        <w:szCs w:val="16"/>
      </w:rPr>
      <w:t>10</w:t>
    </w:r>
    <w:ins w:id="2" w:author="OM" w:date="2020-02-24T10:08:00Z">
      <w:r w:rsidR="00E85C9B">
        <w:rPr>
          <w:rFonts w:ascii="Arial" w:hAnsi="Arial" w:cs="Arial"/>
          <w:sz w:val="16"/>
          <w:szCs w:val="16"/>
        </w:rPr>
        <w:t>.1</w:t>
      </w:r>
    </w:ins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D73E14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D73E14">
          <w:rPr>
            <w:rFonts w:ascii="Arial" w:hAnsi="Arial" w:cs="Arial"/>
            <w:sz w:val="16"/>
            <w:szCs w:val="16"/>
          </w:rPr>
          <w:fldChar w:fldCharType="begin"/>
        </w:r>
        <w:r w:rsidR="00AE6EF6" w:rsidRPr="00D73E14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D73E14">
          <w:rPr>
            <w:rFonts w:ascii="Arial" w:hAnsi="Arial" w:cs="Arial"/>
            <w:sz w:val="16"/>
            <w:szCs w:val="16"/>
          </w:rPr>
          <w:fldChar w:fldCharType="separate"/>
        </w:r>
        <w:r w:rsidR="002A3DE5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D73E14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46" w:rsidRDefault="00AD2C46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4B0F1D">
      <w:rPr>
        <w:rFonts w:ascii="Arial" w:hAnsi="Arial" w:cs="Arial"/>
        <w:sz w:val="16"/>
        <w:szCs w:val="16"/>
      </w:rPr>
      <w:t>10</w:t>
    </w:r>
    <w:ins w:id="3" w:author="OM" w:date="2020-02-24T10:08:00Z">
      <w:r w:rsidR="00E85C9B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D54" w:rsidRDefault="00B23D54" w:rsidP="009B44B8">
      <w:pPr>
        <w:spacing w:after="0" w:line="240" w:lineRule="auto"/>
      </w:pPr>
      <w:r>
        <w:separator/>
      </w:r>
    </w:p>
  </w:footnote>
  <w:footnote w:type="continuationSeparator" w:id="0">
    <w:p w:rsidR="00B23D54" w:rsidRDefault="00B23D54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353E83" w:rsidRDefault="00353E83" w:rsidP="00353E83">
      <w:pPr>
        <w:pStyle w:val="Textpoznmkypodiarou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 </w:t>
      </w:r>
      <w:r w:rsidRPr="004245EB">
        <w:rPr>
          <w:rFonts w:ascii="Arial" w:hAnsi="Arial" w:cs="Arial"/>
          <w:sz w:val="16"/>
          <w:szCs w:val="16"/>
        </w:rPr>
        <w:t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</w:t>
      </w:r>
      <w:r>
        <w:rPr>
          <w:rFonts w:ascii="Arial" w:hAnsi="Arial" w:cs="Arial"/>
          <w:sz w:val="16"/>
          <w:szCs w:val="16"/>
        </w:rPr>
        <w:t xml:space="preserve">. </w:t>
      </w:r>
      <w:r w:rsidRPr="00335918"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v rokoch 2018 a 2019.</w:t>
      </w:r>
    </w:p>
  </w:footnote>
  <w:footnote w:id="3">
    <w:p w:rsidR="00AE6EF6" w:rsidRDefault="00AE6EF6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11CB2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07111D">
        <w:rPr>
          <w:rFonts w:ascii="Arial" w:hAnsi="Arial" w:cs="Arial"/>
          <w:sz w:val="16"/>
          <w:szCs w:val="16"/>
        </w:rPr>
        <w:t>(pri vylučovacích a bodovaných hodnotiacich kritériách)</w:t>
      </w:r>
      <w:r w:rsidR="0007111D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7">
    <w:p w:rsidR="00DB1767" w:rsidRDefault="00DB1767" w:rsidP="002A3DE5">
      <w:pPr>
        <w:spacing w:after="0" w:line="240" w:lineRule="auto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FB0501">
        <w:rPr>
          <w:rFonts w:ascii="Arial" w:hAnsi="Arial" w:cs="Arial"/>
          <w:sz w:val="16"/>
          <w:szCs w:val="16"/>
        </w:rPr>
        <w:t xml:space="preserve">. </w:t>
      </w:r>
      <w:r w:rsidR="00FC1694"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79424A">
        <w:rPr>
          <w:rFonts w:ascii="Arial" w:hAnsi="Arial" w:cs="Arial"/>
          <w:sz w:val="16"/>
          <w:szCs w:val="16"/>
        </w:rPr>
        <w:t>ich podloží aj s odvolaním sa na konkrétne pravidlá, t.j. konkrétne číselné hodnoty posudzovaných finančných limitov, benc</w:t>
      </w:r>
      <w:bookmarkStart w:id="0" w:name="_GoBack"/>
      <w:bookmarkEnd w:id="0"/>
      <w:r w:rsidR="0079424A">
        <w:rPr>
          <w:rFonts w:ascii="Arial" w:hAnsi="Arial" w:cs="Arial"/>
          <w:sz w:val="16"/>
          <w:szCs w:val="16"/>
        </w:rPr>
        <w:t xml:space="preserve">hmarkov, percentuálnych limitov, iných výdavkov, resp. odvolaním sa na konkrétne </w:t>
      </w:r>
      <w:r w:rsidR="00691936">
        <w:rPr>
          <w:rFonts w:ascii="Arial" w:hAnsi="Arial" w:cs="Arial"/>
          <w:sz w:val="16"/>
          <w:szCs w:val="16"/>
        </w:rPr>
        <w:t xml:space="preserve">právne </w:t>
      </w:r>
      <w:r w:rsidR="0079424A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FC1694" w:rsidRPr="006C0B21">
        <w:rPr>
          <w:rFonts w:ascii="Arial" w:hAnsi="Arial" w:cs="Arial"/>
          <w:sz w:val="16"/>
          <w:szCs w:val="16"/>
        </w:rPr>
        <w:t xml:space="preserve"> </w:t>
      </w:r>
      <w:ins w:id="1" w:author="OM" w:date="2020-02-28T08:50:00Z">
        <w:r w:rsidR="002A3DE5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</w:p>
  </w:footnote>
  <w:footnote w:id="8">
    <w:p w:rsidR="00AE6EF6" w:rsidRDefault="00AE6EF6" w:rsidP="0041095F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6C3A45" w:rsidRPr="006C3A45">
        <w:rPr>
          <w:rFonts w:ascii="Arial" w:hAnsi="Arial" w:cs="Arial"/>
          <w:sz w:val="16"/>
          <w:szCs w:val="16"/>
        </w:rPr>
        <w:t xml:space="preserve"> </w:t>
      </w:r>
      <w:r w:rsidR="006C3A45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07111D" w:rsidRDefault="0007111D" w:rsidP="0007111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2B3D0A" w:rsidRDefault="002B3D0A" w:rsidP="002B3D0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07111D" w:rsidRDefault="0007111D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07111D" w:rsidRDefault="0007111D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11CB2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 w:rsidRPr="00911CB2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07111D">
        <w:rPr>
          <w:rFonts w:ascii="Arial" w:hAnsi="Arial" w:cs="Arial"/>
          <w:sz w:val="16"/>
          <w:szCs w:val="16"/>
        </w:rPr>
        <w:t>(pri vylučovacích a bodovaných hodnotiacich kritériách)</w:t>
      </w:r>
      <w:r w:rsidR="0007111D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911CB2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Pr="00911CB2">
        <w:rPr>
          <w:rFonts w:ascii="Arial" w:hAnsi="Arial" w:cs="Arial"/>
          <w:color w:val="000000" w:themeColor="text1"/>
          <w:sz w:val="16"/>
          <w:szCs w:val="16"/>
        </w:rPr>
        <w:t xml:space="preserve">38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6C3A45" w:rsidRPr="006C3A45">
        <w:rPr>
          <w:rFonts w:ascii="Arial" w:hAnsi="Arial" w:cs="Arial"/>
          <w:sz w:val="16"/>
          <w:szCs w:val="16"/>
        </w:rPr>
        <w:t xml:space="preserve"> </w:t>
      </w:r>
      <w:r w:rsidR="006C3A45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07111D" w:rsidRDefault="0007111D" w:rsidP="0007111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2B3D0A" w:rsidRDefault="002B3D0A" w:rsidP="002B3D0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07111D" w:rsidRDefault="0007111D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BF5AF1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07111D" w:rsidRDefault="0007111D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F1D" w:rsidRDefault="004B0F1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F1D" w:rsidRDefault="004B0F1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11D"/>
    <w:rsid w:val="00071B7E"/>
    <w:rsid w:val="00076BF7"/>
    <w:rsid w:val="000868B3"/>
    <w:rsid w:val="00094F28"/>
    <w:rsid w:val="000A5BBF"/>
    <w:rsid w:val="000C53F2"/>
    <w:rsid w:val="000D39BE"/>
    <w:rsid w:val="000E371D"/>
    <w:rsid w:val="000F3D3D"/>
    <w:rsid w:val="00105536"/>
    <w:rsid w:val="0010760D"/>
    <w:rsid w:val="00116FE7"/>
    <w:rsid w:val="00125176"/>
    <w:rsid w:val="00137CC3"/>
    <w:rsid w:val="001408A6"/>
    <w:rsid w:val="00150561"/>
    <w:rsid w:val="00154F86"/>
    <w:rsid w:val="001846D1"/>
    <w:rsid w:val="001858E8"/>
    <w:rsid w:val="001941BE"/>
    <w:rsid w:val="00197270"/>
    <w:rsid w:val="001A37BB"/>
    <w:rsid w:val="001B0248"/>
    <w:rsid w:val="001B3EF8"/>
    <w:rsid w:val="001F0C07"/>
    <w:rsid w:val="002139AE"/>
    <w:rsid w:val="0022265F"/>
    <w:rsid w:val="002452DA"/>
    <w:rsid w:val="0024799D"/>
    <w:rsid w:val="002517F7"/>
    <w:rsid w:val="00263DEB"/>
    <w:rsid w:val="00285341"/>
    <w:rsid w:val="00290A6E"/>
    <w:rsid w:val="00292EE4"/>
    <w:rsid w:val="002A0D79"/>
    <w:rsid w:val="002A3DE5"/>
    <w:rsid w:val="002A7A52"/>
    <w:rsid w:val="002B3D0A"/>
    <w:rsid w:val="002B480E"/>
    <w:rsid w:val="002B6037"/>
    <w:rsid w:val="002B6093"/>
    <w:rsid w:val="002B60FE"/>
    <w:rsid w:val="002B7C9C"/>
    <w:rsid w:val="002C2033"/>
    <w:rsid w:val="002C2724"/>
    <w:rsid w:val="002D28A7"/>
    <w:rsid w:val="003106FF"/>
    <w:rsid w:val="003129A7"/>
    <w:rsid w:val="003156CE"/>
    <w:rsid w:val="00317176"/>
    <w:rsid w:val="003205CE"/>
    <w:rsid w:val="00323FF3"/>
    <w:rsid w:val="003377A7"/>
    <w:rsid w:val="003413E7"/>
    <w:rsid w:val="003503DB"/>
    <w:rsid w:val="00351889"/>
    <w:rsid w:val="00353E83"/>
    <w:rsid w:val="00357D01"/>
    <w:rsid w:val="003639C8"/>
    <w:rsid w:val="003739C8"/>
    <w:rsid w:val="00381F33"/>
    <w:rsid w:val="003A425F"/>
    <w:rsid w:val="003A5C6F"/>
    <w:rsid w:val="003C141E"/>
    <w:rsid w:val="003C225F"/>
    <w:rsid w:val="003C2AC6"/>
    <w:rsid w:val="003D05DC"/>
    <w:rsid w:val="003F5576"/>
    <w:rsid w:val="00400BE0"/>
    <w:rsid w:val="0040193D"/>
    <w:rsid w:val="004072C4"/>
    <w:rsid w:val="0041095F"/>
    <w:rsid w:val="00456E14"/>
    <w:rsid w:val="004669CF"/>
    <w:rsid w:val="00473BF7"/>
    <w:rsid w:val="004748A9"/>
    <w:rsid w:val="004841E3"/>
    <w:rsid w:val="004B0BB8"/>
    <w:rsid w:val="004B0F1D"/>
    <w:rsid w:val="004B5E2C"/>
    <w:rsid w:val="004C16E7"/>
    <w:rsid w:val="004D176E"/>
    <w:rsid w:val="0051190E"/>
    <w:rsid w:val="00514327"/>
    <w:rsid w:val="00517659"/>
    <w:rsid w:val="00517A1A"/>
    <w:rsid w:val="005349B4"/>
    <w:rsid w:val="00536A05"/>
    <w:rsid w:val="00541125"/>
    <w:rsid w:val="005503DB"/>
    <w:rsid w:val="005539D7"/>
    <w:rsid w:val="00561A53"/>
    <w:rsid w:val="00576E70"/>
    <w:rsid w:val="005868DB"/>
    <w:rsid w:val="0059072E"/>
    <w:rsid w:val="00595C97"/>
    <w:rsid w:val="00597067"/>
    <w:rsid w:val="005A2204"/>
    <w:rsid w:val="005B1773"/>
    <w:rsid w:val="005B1E08"/>
    <w:rsid w:val="005B2FAE"/>
    <w:rsid w:val="005C7F16"/>
    <w:rsid w:val="005D0651"/>
    <w:rsid w:val="005D16C2"/>
    <w:rsid w:val="005D68A5"/>
    <w:rsid w:val="005E084A"/>
    <w:rsid w:val="006122C9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80856"/>
    <w:rsid w:val="006837C5"/>
    <w:rsid w:val="006909F8"/>
    <w:rsid w:val="00691936"/>
    <w:rsid w:val="00695365"/>
    <w:rsid w:val="006A08A6"/>
    <w:rsid w:val="006A0FA0"/>
    <w:rsid w:val="006C3A45"/>
    <w:rsid w:val="006C4992"/>
    <w:rsid w:val="006D149B"/>
    <w:rsid w:val="006D5D4D"/>
    <w:rsid w:val="00700482"/>
    <w:rsid w:val="0070283F"/>
    <w:rsid w:val="00712611"/>
    <w:rsid w:val="00712F7D"/>
    <w:rsid w:val="0071726E"/>
    <w:rsid w:val="0072173B"/>
    <w:rsid w:val="00730E76"/>
    <w:rsid w:val="00734B73"/>
    <w:rsid w:val="00753B58"/>
    <w:rsid w:val="00760B82"/>
    <w:rsid w:val="00762D03"/>
    <w:rsid w:val="00770188"/>
    <w:rsid w:val="007736B4"/>
    <w:rsid w:val="00777E90"/>
    <w:rsid w:val="00780DA6"/>
    <w:rsid w:val="007918E9"/>
    <w:rsid w:val="0079424A"/>
    <w:rsid w:val="007C3116"/>
    <w:rsid w:val="007C4076"/>
    <w:rsid w:val="007D4DD4"/>
    <w:rsid w:val="007D61AF"/>
    <w:rsid w:val="007E7961"/>
    <w:rsid w:val="007F49BE"/>
    <w:rsid w:val="007F4A58"/>
    <w:rsid w:val="007F661C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937F6"/>
    <w:rsid w:val="008A7DBF"/>
    <w:rsid w:val="008B4E86"/>
    <w:rsid w:val="008C2671"/>
    <w:rsid w:val="00911CB2"/>
    <w:rsid w:val="009175AF"/>
    <w:rsid w:val="00944BAA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1A08"/>
    <w:rsid w:val="00A15E09"/>
    <w:rsid w:val="00A17D46"/>
    <w:rsid w:val="00A207AB"/>
    <w:rsid w:val="00A20F6F"/>
    <w:rsid w:val="00A2481D"/>
    <w:rsid w:val="00A3065E"/>
    <w:rsid w:val="00A334CD"/>
    <w:rsid w:val="00A400CE"/>
    <w:rsid w:val="00A601A7"/>
    <w:rsid w:val="00A634E1"/>
    <w:rsid w:val="00A64E0E"/>
    <w:rsid w:val="00A66794"/>
    <w:rsid w:val="00A72107"/>
    <w:rsid w:val="00A75FBD"/>
    <w:rsid w:val="00A80124"/>
    <w:rsid w:val="00A80A00"/>
    <w:rsid w:val="00A83B90"/>
    <w:rsid w:val="00A853A5"/>
    <w:rsid w:val="00A9035D"/>
    <w:rsid w:val="00A93A95"/>
    <w:rsid w:val="00AB1B6E"/>
    <w:rsid w:val="00AD08CE"/>
    <w:rsid w:val="00AD14B0"/>
    <w:rsid w:val="00AD2C46"/>
    <w:rsid w:val="00AE0EE7"/>
    <w:rsid w:val="00AE4439"/>
    <w:rsid w:val="00AE6EF6"/>
    <w:rsid w:val="00B10736"/>
    <w:rsid w:val="00B20440"/>
    <w:rsid w:val="00B23D54"/>
    <w:rsid w:val="00B2461A"/>
    <w:rsid w:val="00B26418"/>
    <w:rsid w:val="00B341AC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2B79"/>
    <w:rsid w:val="00BA7E3E"/>
    <w:rsid w:val="00BB4138"/>
    <w:rsid w:val="00BD1D5D"/>
    <w:rsid w:val="00BE764E"/>
    <w:rsid w:val="00BF5AF1"/>
    <w:rsid w:val="00BF7233"/>
    <w:rsid w:val="00BF7465"/>
    <w:rsid w:val="00C05D70"/>
    <w:rsid w:val="00C20A80"/>
    <w:rsid w:val="00C267D4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7D70"/>
    <w:rsid w:val="00CE0D6E"/>
    <w:rsid w:val="00D0570A"/>
    <w:rsid w:val="00D0779C"/>
    <w:rsid w:val="00D14CF2"/>
    <w:rsid w:val="00D227FA"/>
    <w:rsid w:val="00D5276D"/>
    <w:rsid w:val="00D579BA"/>
    <w:rsid w:val="00D73E14"/>
    <w:rsid w:val="00D865D3"/>
    <w:rsid w:val="00DB1767"/>
    <w:rsid w:val="00DB3D85"/>
    <w:rsid w:val="00DB78E1"/>
    <w:rsid w:val="00DC070A"/>
    <w:rsid w:val="00DC1212"/>
    <w:rsid w:val="00DC3A27"/>
    <w:rsid w:val="00DC5CE2"/>
    <w:rsid w:val="00DF3226"/>
    <w:rsid w:val="00E05B9A"/>
    <w:rsid w:val="00E1266C"/>
    <w:rsid w:val="00E1543C"/>
    <w:rsid w:val="00E23C50"/>
    <w:rsid w:val="00E30A1B"/>
    <w:rsid w:val="00E3284D"/>
    <w:rsid w:val="00E32EBC"/>
    <w:rsid w:val="00E45FED"/>
    <w:rsid w:val="00E52A48"/>
    <w:rsid w:val="00E55862"/>
    <w:rsid w:val="00E63E34"/>
    <w:rsid w:val="00E83D82"/>
    <w:rsid w:val="00E85C9B"/>
    <w:rsid w:val="00E9249D"/>
    <w:rsid w:val="00EA7774"/>
    <w:rsid w:val="00EB1FDC"/>
    <w:rsid w:val="00EB535B"/>
    <w:rsid w:val="00EC6DF3"/>
    <w:rsid w:val="00ED45FB"/>
    <w:rsid w:val="00EF1B39"/>
    <w:rsid w:val="00EF23AD"/>
    <w:rsid w:val="00F0092F"/>
    <w:rsid w:val="00F12F08"/>
    <w:rsid w:val="00F147E9"/>
    <w:rsid w:val="00F169A7"/>
    <w:rsid w:val="00F24DF9"/>
    <w:rsid w:val="00F60BA7"/>
    <w:rsid w:val="00F6568E"/>
    <w:rsid w:val="00F72158"/>
    <w:rsid w:val="00F77B50"/>
    <w:rsid w:val="00F80307"/>
    <w:rsid w:val="00F84B30"/>
    <w:rsid w:val="00F95E11"/>
    <w:rsid w:val="00FB0501"/>
    <w:rsid w:val="00FB0AB2"/>
    <w:rsid w:val="00FC1694"/>
    <w:rsid w:val="00FC2EA4"/>
    <w:rsid w:val="00FC600A"/>
    <w:rsid w:val="00FC62F3"/>
    <w:rsid w:val="00FD028A"/>
    <w:rsid w:val="00FD4504"/>
    <w:rsid w:val="00FE0EF9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8607065E-0CF0-4798-B6A6-6B5F17F3F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unhideWhenUsed/>
    <w:qFormat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7">
    <w:name w:val="Table Grid7"/>
    <w:basedOn w:val="Normlnatabuka"/>
    <w:next w:val="Mriekatabuky"/>
    <w:uiPriority w:val="39"/>
    <w:rsid w:val="00E63E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599658BEEE2B431DB03FC04408077D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6A4651-60CC-4D8D-891D-1E1F3378B930}"/>
      </w:docPartPr>
      <w:docPartBody>
        <w:p w:rsidR="003B74E4" w:rsidRDefault="00B86D99" w:rsidP="00B86D99">
          <w:pPr>
            <w:pStyle w:val="599658BEEE2B431DB03FC04408077DD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3D35884E114A779B4C9334D905A7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C6B6FE-3C87-46B7-B443-8CBEB23A3B7E}"/>
      </w:docPartPr>
      <w:docPartBody>
        <w:p w:rsidR="003B74E4" w:rsidRDefault="00B86D99" w:rsidP="00B86D99">
          <w:pPr>
            <w:pStyle w:val="EB3D35884E114A779B4C9334D905A73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DDA013D05BE4BDBB24620FCD0845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EB3796-2892-4C98-BB52-A0C3C140223F}"/>
      </w:docPartPr>
      <w:docPartBody>
        <w:p w:rsidR="003B74E4" w:rsidRDefault="00B86D99" w:rsidP="00B86D99">
          <w:pPr>
            <w:pStyle w:val="0DDA013D05BE4BDBB24620FCD0845B4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E7CB31ECBC94D4B8F66991D8D560F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39BDFE-E496-4AC2-BE16-782C46B723A5}"/>
      </w:docPartPr>
      <w:docPartBody>
        <w:p w:rsidR="003B74E4" w:rsidRDefault="00B86D99" w:rsidP="00B86D99">
          <w:pPr>
            <w:pStyle w:val="FE7CB31ECBC94D4B8F66991D8D560F0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BA0A71814394FF7BEB8D1A38300AF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E4194C-57E5-4930-91CE-A1E7F7DD5450}"/>
      </w:docPartPr>
      <w:docPartBody>
        <w:p w:rsidR="003B74E4" w:rsidRDefault="00B86D99" w:rsidP="00B86D99">
          <w:pPr>
            <w:pStyle w:val="FBA0A71814394FF7BEB8D1A38300AF09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1B61BC29514748A51A712A6F5EF9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45E4B4-D8A3-4170-93B5-EB8519223A79}"/>
      </w:docPartPr>
      <w:docPartBody>
        <w:p w:rsidR="003B74E4" w:rsidRDefault="00B86D99" w:rsidP="00B86D99">
          <w:pPr>
            <w:pStyle w:val="271B61BC29514748A51A712A6F5EF9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53110D17D1A4D17B83C5426C67B9F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5FDE25-3D30-4B23-84B0-2E80E37839D9}"/>
      </w:docPartPr>
      <w:docPartBody>
        <w:p w:rsidR="003B74E4" w:rsidRDefault="00B86D99" w:rsidP="00B86D99">
          <w:pPr>
            <w:pStyle w:val="353110D17D1A4D17B83C5426C67B9FA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6A094CC5D304D83838A2C2C706DA0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CB5C44-BE3D-4512-820E-21A6886AF694}"/>
      </w:docPartPr>
      <w:docPartBody>
        <w:p w:rsidR="003B74E4" w:rsidRDefault="00B86D99" w:rsidP="00B86D99">
          <w:pPr>
            <w:pStyle w:val="06A094CC5D304D83838A2C2C706DA0D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705F0E2D75D45A09F28AD644FA9D6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6877BB-7A2A-46B9-9415-901716BDDE21}"/>
      </w:docPartPr>
      <w:docPartBody>
        <w:p w:rsidR="003B74E4" w:rsidRDefault="00B86D99" w:rsidP="00B86D99">
          <w:pPr>
            <w:pStyle w:val="0705F0E2D75D45A09F28AD644FA9D60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3065AE09CD54010B0968DDAA7814F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E4FDBC-EABD-4157-A890-A510A85FE6C3}"/>
      </w:docPartPr>
      <w:docPartBody>
        <w:p w:rsidR="003B74E4" w:rsidRDefault="00B86D99" w:rsidP="00B86D99">
          <w:pPr>
            <w:pStyle w:val="43065AE09CD54010B0968DDAA7814F3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C423548B21D4AF4899731E03D96B5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2BB906-EC52-415F-A528-A6F00BE716FB}"/>
      </w:docPartPr>
      <w:docPartBody>
        <w:p w:rsidR="003B74E4" w:rsidRDefault="00B86D99" w:rsidP="00B86D99">
          <w:pPr>
            <w:pStyle w:val="DC423548B21D4AF4899731E03D96B5E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E6223B9D44C40BFB076F48893BE11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70C3E8-C21D-4AA3-8EAE-ED91FC3A759E}"/>
      </w:docPartPr>
      <w:docPartBody>
        <w:p w:rsidR="003B74E4" w:rsidRDefault="00B86D99" w:rsidP="00B86D99">
          <w:pPr>
            <w:pStyle w:val="DE6223B9D44C40BFB076F48893BE113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173F7C8F33C41E998873F220DC43B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189F74-E19B-4C28-B4B5-E594792382D8}"/>
      </w:docPartPr>
      <w:docPartBody>
        <w:p w:rsidR="003B74E4" w:rsidRDefault="00B86D99" w:rsidP="00B86D99">
          <w:pPr>
            <w:pStyle w:val="4173F7C8F33C41E998873F220DC43B1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1CC2E18212141B5A9E4F9B3BAE4F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22AA8F-A581-4C45-A52D-EC7BFE86E496}"/>
      </w:docPartPr>
      <w:docPartBody>
        <w:p w:rsidR="003B74E4" w:rsidRDefault="00B86D99" w:rsidP="00B86D99">
          <w:pPr>
            <w:pStyle w:val="01CC2E18212141B5A9E4F9B3BAE4F66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6A56D7FDBDE466A8BB498AFD2D9D0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8A0B52-6350-4D8D-AFD3-B2C7A9896F19}"/>
      </w:docPartPr>
      <w:docPartBody>
        <w:p w:rsidR="003B74E4" w:rsidRDefault="00B86D99" w:rsidP="00B86D99">
          <w:pPr>
            <w:pStyle w:val="16A56D7FDBDE466A8BB498AFD2D9D07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0EBA07883E24E228E885C6BFA39B8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BF18E4-8298-4F90-A5BF-66275F3939F7}"/>
      </w:docPartPr>
      <w:docPartBody>
        <w:p w:rsidR="003B74E4" w:rsidRDefault="00B86D99" w:rsidP="00B86D99">
          <w:pPr>
            <w:pStyle w:val="10EBA07883E24E228E885C6BFA39B80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6A3C45670684A6D98EA1B511C60F2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B07BB8-BB0A-4348-A751-86B33E010476}"/>
      </w:docPartPr>
      <w:docPartBody>
        <w:p w:rsidR="003B74E4" w:rsidRDefault="00B86D99" w:rsidP="00B86D99">
          <w:pPr>
            <w:pStyle w:val="26A3C45670684A6D98EA1B511C60F25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5E99CDCF8464050B9C85AFA66BE11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4046FB-BF1F-42A5-91F5-234C11599A5F}"/>
      </w:docPartPr>
      <w:docPartBody>
        <w:p w:rsidR="003B74E4" w:rsidRDefault="00B86D99" w:rsidP="00B86D99">
          <w:pPr>
            <w:pStyle w:val="55E99CDCF8464050B9C85AFA66BE113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92D2E"/>
    <w:rsid w:val="001A0272"/>
    <w:rsid w:val="001F0A1A"/>
    <w:rsid w:val="00225E65"/>
    <w:rsid w:val="0026123B"/>
    <w:rsid w:val="002A2439"/>
    <w:rsid w:val="003709D3"/>
    <w:rsid w:val="00372018"/>
    <w:rsid w:val="003A42BD"/>
    <w:rsid w:val="003B74E4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B351EF"/>
    <w:rsid w:val="00B37875"/>
    <w:rsid w:val="00B61C2D"/>
    <w:rsid w:val="00B82639"/>
    <w:rsid w:val="00B86D9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A5808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86D9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E8E384B113FF420CB3923E9BE3BE8872">
    <w:name w:val="E8E384B113FF420CB3923E9BE3BE8872"/>
    <w:rsid w:val="00C338EA"/>
  </w:style>
  <w:style w:type="paragraph" w:customStyle="1" w:styleId="23AB319427A74E4A8747E8967D518752">
    <w:name w:val="23AB319427A74E4A8747E8967D518752"/>
    <w:rsid w:val="00C338EA"/>
  </w:style>
  <w:style w:type="paragraph" w:customStyle="1" w:styleId="2B96C3640EE14D04B56A84C8B70F9776">
    <w:name w:val="2B96C3640EE14D04B56A84C8B70F9776"/>
    <w:rsid w:val="00C338EA"/>
  </w:style>
  <w:style w:type="paragraph" w:customStyle="1" w:styleId="75B52972DEF6480E906FCB8CF829509C">
    <w:name w:val="75B52972DEF6480E906FCB8CF829509C"/>
    <w:rsid w:val="00C338EA"/>
  </w:style>
  <w:style w:type="paragraph" w:customStyle="1" w:styleId="D6DD69E21F314CBCB92319D75DD236A3">
    <w:name w:val="D6DD69E21F314CBCB92319D75DD236A3"/>
    <w:rsid w:val="00C338EA"/>
  </w:style>
  <w:style w:type="paragraph" w:customStyle="1" w:styleId="5D079DEC9482441D8351D6DA1D06D2AF">
    <w:name w:val="5D079DEC9482441D8351D6DA1D06D2AF"/>
    <w:rsid w:val="00C338EA"/>
  </w:style>
  <w:style w:type="paragraph" w:customStyle="1" w:styleId="5790A6646B5D45E2A73AC59F85650940">
    <w:name w:val="5790A6646B5D45E2A73AC59F85650940"/>
    <w:rsid w:val="00C338EA"/>
  </w:style>
  <w:style w:type="paragraph" w:customStyle="1" w:styleId="605C091D4AB04A11972286FC2BD339D0">
    <w:name w:val="605C091D4AB04A11972286FC2BD339D0"/>
    <w:rsid w:val="00C338EA"/>
  </w:style>
  <w:style w:type="paragraph" w:customStyle="1" w:styleId="A3EEB1D3798D4685A7FEA74EAB02245B">
    <w:name w:val="A3EEB1D3798D4685A7FEA74EAB02245B"/>
    <w:rsid w:val="00C338EA"/>
  </w:style>
  <w:style w:type="paragraph" w:customStyle="1" w:styleId="41E719706134445EA3A678BF816F8AF0">
    <w:name w:val="41E719706134445EA3A678BF816F8AF0"/>
    <w:rsid w:val="00C338EA"/>
  </w:style>
  <w:style w:type="paragraph" w:customStyle="1" w:styleId="21DF262BFBD84AFC9F2230CBCB372CE3">
    <w:name w:val="21DF262BFBD84AFC9F2230CBCB372CE3"/>
    <w:rsid w:val="00C338EA"/>
  </w:style>
  <w:style w:type="paragraph" w:customStyle="1" w:styleId="147CFEE72FA94E8BB1B136B4FA41FF00">
    <w:name w:val="147CFEE72FA94E8BB1B136B4FA41FF00"/>
    <w:rsid w:val="00C338EA"/>
  </w:style>
  <w:style w:type="paragraph" w:customStyle="1" w:styleId="79F24A911EF84890B351DD570A330986">
    <w:name w:val="79F24A911EF84890B351DD570A330986"/>
    <w:rsid w:val="00C338EA"/>
  </w:style>
  <w:style w:type="paragraph" w:customStyle="1" w:styleId="25BA2EB523C9433DBB91D0C7664C0386">
    <w:name w:val="25BA2EB523C9433DBB91D0C7664C0386"/>
    <w:rsid w:val="00C338EA"/>
  </w:style>
  <w:style w:type="paragraph" w:customStyle="1" w:styleId="97F6024466904159A859FDA7D74F7490">
    <w:name w:val="97F6024466904159A859FDA7D74F7490"/>
    <w:rsid w:val="00C338EA"/>
  </w:style>
  <w:style w:type="paragraph" w:customStyle="1" w:styleId="1657C3EC8EE144D9B24044E104BCB0EB">
    <w:name w:val="1657C3EC8EE144D9B24044E104BCB0EB"/>
    <w:rsid w:val="00C338EA"/>
  </w:style>
  <w:style w:type="paragraph" w:customStyle="1" w:styleId="0D8D007F107A492CB08274B60342AD50">
    <w:name w:val="0D8D007F107A492CB08274B60342AD50"/>
    <w:rsid w:val="00C338EA"/>
  </w:style>
  <w:style w:type="paragraph" w:customStyle="1" w:styleId="A41987B4264E4E4CAF95B5684F6759D9">
    <w:name w:val="A41987B4264E4E4CAF95B5684F6759D9"/>
    <w:rsid w:val="00C338EA"/>
  </w:style>
  <w:style w:type="paragraph" w:customStyle="1" w:styleId="9E96D078A9C8496ABE9762B639C29594">
    <w:name w:val="9E96D078A9C8496ABE9762B639C29594"/>
    <w:rsid w:val="00C338EA"/>
  </w:style>
  <w:style w:type="paragraph" w:customStyle="1" w:styleId="1C439C28C2594CE9AD9FDEDBCBF2F02B">
    <w:name w:val="1C439C28C2594CE9AD9FDEDBCBF2F02B"/>
    <w:rsid w:val="00C338EA"/>
  </w:style>
  <w:style w:type="paragraph" w:customStyle="1" w:styleId="6969B7D16C514F28893E739CDACA225E">
    <w:name w:val="6969B7D16C514F28893E739CDACA225E"/>
    <w:rsid w:val="00C338EA"/>
  </w:style>
  <w:style w:type="paragraph" w:customStyle="1" w:styleId="CD74B10E3C124B3BBA648CD5D5D49B2F">
    <w:name w:val="CD74B10E3C124B3BBA648CD5D5D49B2F"/>
    <w:rsid w:val="00C338EA"/>
  </w:style>
  <w:style w:type="paragraph" w:customStyle="1" w:styleId="595AEACD05DF4DD3897D0978F4D457D3">
    <w:name w:val="595AEACD05DF4DD3897D0978F4D457D3"/>
    <w:rsid w:val="00C338EA"/>
  </w:style>
  <w:style w:type="paragraph" w:customStyle="1" w:styleId="6F67687301E9440BACB3B3D01085A1FF">
    <w:name w:val="6F67687301E9440BACB3B3D01085A1FF"/>
    <w:rsid w:val="00C338EA"/>
  </w:style>
  <w:style w:type="paragraph" w:customStyle="1" w:styleId="B09E32E2D5A1493A8739D22F5CB3597E">
    <w:name w:val="B09E32E2D5A1493A8739D22F5CB3597E"/>
    <w:rsid w:val="00C338EA"/>
  </w:style>
  <w:style w:type="paragraph" w:customStyle="1" w:styleId="6C4A6E5F9CFA49DC870B9149651C2EA2">
    <w:name w:val="6C4A6E5F9CFA49DC870B9149651C2EA2"/>
    <w:rsid w:val="00C338EA"/>
  </w:style>
  <w:style w:type="paragraph" w:customStyle="1" w:styleId="2F70BEB1C805462AB03F6A772D3906F8">
    <w:name w:val="2F70BEB1C805462AB03F6A772D3906F8"/>
    <w:rsid w:val="00C338EA"/>
  </w:style>
  <w:style w:type="paragraph" w:customStyle="1" w:styleId="CDFA05BC2FC1415FBB3FCD6D908DD064">
    <w:name w:val="CDFA05BC2FC1415FBB3FCD6D908DD064"/>
    <w:rsid w:val="00C338EA"/>
  </w:style>
  <w:style w:type="paragraph" w:customStyle="1" w:styleId="502384330ED8446B92867696248E5103">
    <w:name w:val="502384330ED8446B92867696248E5103"/>
    <w:rsid w:val="00C338EA"/>
  </w:style>
  <w:style w:type="paragraph" w:customStyle="1" w:styleId="D0EF0BC0298242BF9D6A3CE59337D461">
    <w:name w:val="D0EF0BC0298242BF9D6A3CE59337D461"/>
    <w:rsid w:val="00C338EA"/>
  </w:style>
  <w:style w:type="paragraph" w:customStyle="1" w:styleId="18689BFC7C7840209F6563F74165057D">
    <w:name w:val="18689BFC7C7840209F6563F74165057D"/>
    <w:rsid w:val="00C338EA"/>
  </w:style>
  <w:style w:type="paragraph" w:customStyle="1" w:styleId="F95B7B50480B42C696BA25C0A881FD0E">
    <w:name w:val="F95B7B50480B42C696BA25C0A881FD0E"/>
    <w:rsid w:val="00C338EA"/>
  </w:style>
  <w:style w:type="paragraph" w:customStyle="1" w:styleId="3F9532BFD64345969CBFDE7D8B4B2F29">
    <w:name w:val="3F9532BFD64345969CBFDE7D8B4B2F29"/>
    <w:rsid w:val="00C338EA"/>
  </w:style>
  <w:style w:type="paragraph" w:customStyle="1" w:styleId="8A6D593303294DD88844ACE0E8B8FC69">
    <w:name w:val="8A6D593303294DD88844ACE0E8B8FC69"/>
    <w:rsid w:val="00C338EA"/>
  </w:style>
  <w:style w:type="paragraph" w:customStyle="1" w:styleId="3E31AD10000342DA82A58A4C99D1803E">
    <w:name w:val="3E31AD10000342DA82A58A4C99D1803E"/>
    <w:rsid w:val="00C338EA"/>
  </w:style>
  <w:style w:type="paragraph" w:customStyle="1" w:styleId="E084482AB5D9478E98EAAD51DF44494F">
    <w:name w:val="E084482AB5D9478E98EAAD51DF44494F"/>
    <w:rsid w:val="00C338EA"/>
  </w:style>
  <w:style w:type="paragraph" w:customStyle="1" w:styleId="BD8787ABCAC546DC9D92F2FFAC94BC8F">
    <w:name w:val="BD8787ABCAC546DC9D92F2FFAC94BC8F"/>
    <w:rsid w:val="00C338EA"/>
  </w:style>
  <w:style w:type="paragraph" w:customStyle="1" w:styleId="2CDF50A2F21148D8B23C37711AEDD0C8">
    <w:name w:val="2CDF50A2F21148D8B23C37711AEDD0C8"/>
    <w:rsid w:val="00C338EA"/>
  </w:style>
  <w:style w:type="paragraph" w:customStyle="1" w:styleId="C5213E18AAC4493EAA8AE66956BB081E">
    <w:name w:val="C5213E18AAC4493EAA8AE66956BB081E"/>
    <w:rsid w:val="00C338EA"/>
  </w:style>
  <w:style w:type="paragraph" w:customStyle="1" w:styleId="9FE1201A23894B38AD97F6263BFAA07F">
    <w:name w:val="9FE1201A23894B38AD97F6263BFAA07F"/>
    <w:rsid w:val="00C338EA"/>
  </w:style>
  <w:style w:type="paragraph" w:customStyle="1" w:styleId="D8D53BFF17114D1C988B2F40C846A575">
    <w:name w:val="D8D53BFF17114D1C988B2F40C846A575"/>
    <w:rsid w:val="00C338EA"/>
  </w:style>
  <w:style w:type="paragraph" w:customStyle="1" w:styleId="DB9C7F482194440083F38F01DA7D50C3">
    <w:name w:val="DB9C7F482194440083F38F01DA7D50C3"/>
    <w:rsid w:val="00C338EA"/>
  </w:style>
  <w:style w:type="paragraph" w:customStyle="1" w:styleId="46DC5BDAF58C409F83ACA2AB423404BB">
    <w:name w:val="46DC5BDAF58C409F83ACA2AB423404BB"/>
    <w:rsid w:val="00C338EA"/>
  </w:style>
  <w:style w:type="paragraph" w:customStyle="1" w:styleId="0F7AD2CCE1134CD78F6CC44348168CB8">
    <w:name w:val="0F7AD2CCE1134CD78F6CC44348168CB8"/>
    <w:rsid w:val="00C338EA"/>
  </w:style>
  <w:style w:type="paragraph" w:customStyle="1" w:styleId="1853D34D0B044A3A8E15FE45B5554191">
    <w:name w:val="1853D34D0B044A3A8E15FE45B5554191"/>
    <w:rsid w:val="00C338EA"/>
  </w:style>
  <w:style w:type="paragraph" w:customStyle="1" w:styleId="18A865237BC74946B8DE20F525D6AECE">
    <w:name w:val="18A865237BC74946B8DE20F525D6AECE"/>
    <w:rsid w:val="00C338EA"/>
  </w:style>
  <w:style w:type="paragraph" w:customStyle="1" w:styleId="7118520E5F8B407EABD117B8E1043F33">
    <w:name w:val="7118520E5F8B407EABD117B8E1043F33"/>
    <w:rsid w:val="00C338EA"/>
  </w:style>
  <w:style w:type="paragraph" w:customStyle="1" w:styleId="C2963A6E15CE4026808B9F1B5A3E7BE9">
    <w:name w:val="C2963A6E15CE4026808B9F1B5A3E7BE9"/>
    <w:rsid w:val="00C338EA"/>
  </w:style>
  <w:style w:type="paragraph" w:customStyle="1" w:styleId="F0825F92FBEA496F989CD99D074882A1">
    <w:name w:val="F0825F92FBEA496F989CD99D074882A1"/>
    <w:rsid w:val="00C338EA"/>
  </w:style>
  <w:style w:type="paragraph" w:customStyle="1" w:styleId="8C000C85B7A9485595E1E4F59C6B601D">
    <w:name w:val="8C000C85B7A9485595E1E4F59C6B601D"/>
    <w:rsid w:val="00C338EA"/>
  </w:style>
  <w:style w:type="paragraph" w:customStyle="1" w:styleId="AA3F50F010EB4D85A66502150E3404F4">
    <w:name w:val="AA3F50F010EB4D85A66502150E3404F4"/>
    <w:rsid w:val="00C338EA"/>
  </w:style>
  <w:style w:type="paragraph" w:customStyle="1" w:styleId="12B609FE1AB24124A4BFE459321B992F">
    <w:name w:val="12B609FE1AB24124A4BFE459321B992F"/>
    <w:rsid w:val="00C338EA"/>
  </w:style>
  <w:style w:type="paragraph" w:customStyle="1" w:styleId="39BDD8F62F1A4FFC97983822E2E43B6A">
    <w:name w:val="39BDD8F62F1A4FFC97983822E2E43B6A"/>
    <w:rsid w:val="00C338EA"/>
  </w:style>
  <w:style w:type="paragraph" w:customStyle="1" w:styleId="56912C5316034CFEB230C728C873C984">
    <w:name w:val="56912C5316034CFEB230C728C873C984"/>
    <w:rsid w:val="00C338EA"/>
  </w:style>
  <w:style w:type="paragraph" w:customStyle="1" w:styleId="1DD02B0069CE453ABC99BFFADBA0C345">
    <w:name w:val="1DD02B0069CE453ABC99BFFADBA0C345"/>
    <w:rsid w:val="00C338EA"/>
  </w:style>
  <w:style w:type="paragraph" w:customStyle="1" w:styleId="1F8B95240FEA4DDBA6EDCB95B8924027">
    <w:name w:val="1F8B95240FEA4DDBA6EDCB95B8924027"/>
    <w:rsid w:val="00C338EA"/>
  </w:style>
  <w:style w:type="paragraph" w:customStyle="1" w:styleId="E8072A7E63B64F74A3760108839B0A39">
    <w:name w:val="E8072A7E63B64F74A3760108839B0A39"/>
    <w:rsid w:val="00C338EA"/>
  </w:style>
  <w:style w:type="paragraph" w:customStyle="1" w:styleId="AA9F3E2D88634AE583C4246B1553FE3A">
    <w:name w:val="AA9F3E2D88634AE583C4246B1553FE3A"/>
    <w:rsid w:val="00C338EA"/>
  </w:style>
  <w:style w:type="paragraph" w:customStyle="1" w:styleId="60D4F18CB61F49F6A69FFD826DBF27B5">
    <w:name w:val="60D4F18CB61F49F6A69FFD826DBF27B5"/>
    <w:rsid w:val="00C338EA"/>
  </w:style>
  <w:style w:type="paragraph" w:customStyle="1" w:styleId="BA891A6D3D6C4153A2D2DB4D6866C1BB">
    <w:name w:val="BA891A6D3D6C4153A2D2DB4D6866C1BB"/>
    <w:rsid w:val="00C338EA"/>
  </w:style>
  <w:style w:type="paragraph" w:customStyle="1" w:styleId="EDC266C80C7D47959243B7DF57174FF7">
    <w:name w:val="EDC266C80C7D47959243B7DF57174FF7"/>
    <w:rsid w:val="00C338EA"/>
  </w:style>
  <w:style w:type="paragraph" w:customStyle="1" w:styleId="1DC1EFD73A7847BCAD60B075A65E8000">
    <w:name w:val="1DC1EFD73A7847BCAD60B075A65E8000"/>
    <w:rsid w:val="00C338EA"/>
  </w:style>
  <w:style w:type="paragraph" w:customStyle="1" w:styleId="A12CF43AA96B4414A082ECC3A69C94BF">
    <w:name w:val="A12CF43AA96B4414A082ECC3A69C94BF"/>
    <w:rsid w:val="00C338EA"/>
  </w:style>
  <w:style w:type="paragraph" w:customStyle="1" w:styleId="82D438DCA23443E3963EDA4F426E119B">
    <w:name w:val="82D438DCA23443E3963EDA4F426E119B"/>
    <w:rsid w:val="00C338EA"/>
  </w:style>
  <w:style w:type="paragraph" w:customStyle="1" w:styleId="723564716AE74FE8A9A7EA8F009D2E7D">
    <w:name w:val="723564716AE74FE8A9A7EA8F009D2E7D"/>
    <w:rsid w:val="00C338EA"/>
  </w:style>
  <w:style w:type="paragraph" w:customStyle="1" w:styleId="44DECE31C04A4DA7B27C4529A4A6ED66">
    <w:name w:val="44DECE31C04A4DA7B27C4529A4A6ED66"/>
    <w:rsid w:val="00C338EA"/>
  </w:style>
  <w:style w:type="paragraph" w:customStyle="1" w:styleId="2653295FCC6649EFB91CE18E9EEAAF1B">
    <w:name w:val="2653295FCC6649EFB91CE18E9EEAAF1B"/>
    <w:rsid w:val="00C338EA"/>
  </w:style>
  <w:style w:type="paragraph" w:customStyle="1" w:styleId="B3953218949A4045A25FC3BB9B5D6B17">
    <w:name w:val="B3953218949A4045A25FC3BB9B5D6B17"/>
    <w:rsid w:val="00C338EA"/>
  </w:style>
  <w:style w:type="paragraph" w:customStyle="1" w:styleId="B2803A319A0F4D6E803085D0525FC1EE">
    <w:name w:val="B2803A319A0F4D6E803085D0525FC1EE"/>
    <w:rsid w:val="00C338EA"/>
  </w:style>
  <w:style w:type="paragraph" w:customStyle="1" w:styleId="7BCA1B0ABACE4C5F89064EFAF126FB64">
    <w:name w:val="7BCA1B0ABACE4C5F89064EFAF126FB64"/>
    <w:rsid w:val="00C338EA"/>
  </w:style>
  <w:style w:type="paragraph" w:customStyle="1" w:styleId="C44C272C154D4848A09A37DB73214048">
    <w:name w:val="C44C272C154D4848A09A37DB73214048"/>
    <w:rsid w:val="00C338EA"/>
  </w:style>
  <w:style w:type="paragraph" w:customStyle="1" w:styleId="A275373F6DD14937ACED8FE56F59A638">
    <w:name w:val="A275373F6DD14937ACED8FE56F59A638"/>
    <w:rsid w:val="00C338EA"/>
  </w:style>
  <w:style w:type="paragraph" w:customStyle="1" w:styleId="F34339C1DA82470AADA57A59CAEA0F58">
    <w:name w:val="F34339C1DA82470AADA57A59CAEA0F58"/>
    <w:rsid w:val="00C338EA"/>
  </w:style>
  <w:style w:type="paragraph" w:customStyle="1" w:styleId="A5C1D7C6E0DC470A85E26FBBCCB5B985">
    <w:name w:val="A5C1D7C6E0DC470A85E26FBBCCB5B985"/>
    <w:rsid w:val="00C338EA"/>
  </w:style>
  <w:style w:type="paragraph" w:customStyle="1" w:styleId="F571F08B01B04FAF81E09EA801CFB4E1">
    <w:name w:val="F571F08B01B04FAF81E09EA801CFB4E1"/>
    <w:rsid w:val="00C338EA"/>
  </w:style>
  <w:style w:type="paragraph" w:customStyle="1" w:styleId="FF43CCC1B51449D3B8FA57EF59E67978">
    <w:name w:val="FF43CCC1B51449D3B8FA57EF59E67978"/>
    <w:rsid w:val="00C338EA"/>
  </w:style>
  <w:style w:type="paragraph" w:customStyle="1" w:styleId="4EE27BF2F1C04CA9AE463E148CCA6CA0">
    <w:name w:val="4EE27BF2F1C04CA9AE463E148CCA6CA0"/>
    <w:rsid w:val="00C338EA"/>
  </w:style>
  <w:style w:type="paragraph" w:customStyle="1" w:styleId="E91169EC483748F183F1F209B47BBF91">
    <w:name w:val="E91169EC483748F183F1F209B47BBF91"/>
    <w:rsid w:val="00C338EA"/>
  </w:style>
  <w:style w:type="paragraph" w:customStyle="1" w:styleId="167F7BEC9E1C443484D9CE7F37EDB52C">
    <w:name w:val="167F7BEC9E1C443484D9CE7F37EDB52C"/>
    <w:rsid w:val="00C338EA"/>
  </w:style>
  <w:style w:type="paragraph" w:customStyle="1" w:styleId="9A02E57264B14183B94E2E806392EF79">
    <w:name w:val="9A02E57264B14183B94E2E806392EF79"/>
    <w:rsid w:val="00C338EA"/>
  </w:style>
  <w:style w:type="paragraph" w:customStyle="1" w:styleId="7D68F1D764F1473798887F0410521C4E">
    <w:name w:val="7D68F1D764F1473798887F0410521C4E"/>
    <w:rsid w:val="00C338EA"/>
  </w:style>
  <w:style w:type="paragraph" w:customStyle="1" w:styleId="F955E23685D042968BD3F89415C10737">
    <w:name w:val="F955E23685D042968BD3F89415C10737"/>
    <w:rsid w:val="00C338EA"/>
  </w:style>
  <w:style w:type="paragraph" w:customStyle="1" w:styleId="ED40D52387A2430E858D8F83833684D8">
    <w:name w:val="ED40D52387A2430E858D8F83833684D8"/>
    <w:rsid w:val="00C338EA"/>
  </w:style>
  <w:style w:type="paragraph" w:customStyle="1" w:styleId="0468297BE2F54E7B94B846D3B8A82843">
    <w:name w:val="0468297BE2F54E7B94B846D3B8A82843"/>
    <w:rsid w:val="00C338EA"/>
  </w:style>
  <w:style w:type="paragraph" w:customStyle="1" w:styleId="25AE6C13E3F44664AFF542E96962430D">
    <w:name w:val="25AE6C13E3F44664AFF542E96962430D"/>
    <w:rsid w:val="00C338EA"/>
  </w:style>
  <w:style w:type="paragraph" w:customStyle="1" w:styleId="098D3C2CCEE249B1A35B4D8098A090DB">
    <w:name w:val="098D3C2CCEE249B1A35B4D8098A090DB"/>
    <w:rsid w:val="00C338EA"/>
  </w:style>
  <w:style w:type="paragraph" w:customStyle="1" w:styleId="49C10B66BF254DB481DCE06905AD55C0">
    <w:name w:val="49C10B66BF254DB481DCE06905AD55C0"/>
    <w:rsid w:val="00C338EA"/>
  </w:style>
  <w:style w:type="paragraph" w:customStyle="1" w:styleId="3ED8223774A843DE9B0A8CF4ED6AF9E5">
    <w:name w:val="3ED8223774A843DE9B0A8CF4ED6AF9E5"/>
    <w:rsid w:val="00B86D99"/>
  </w:style>
  <w:style w:type="paragraph" w:customStyle="1" w:styleId="7819A408AABB49C588FB7BB2F1D19392">
    <w:name w:val="7819A408AABB49C588FB7BB2F1D19392"/>
    <w:rsid w:val="00B86D99"/>
  </w:style>
  <w:style w:type="paragraph" w:customStyle="1" w:styleId="546E92EE1EC743459201B308A0386CB9">
    <w:name w:val="546E92EE1EC743459201B308A0386CB9"/>
    <w:rsid w:val="00B86D99"/>
  </w:style>
  <w:style w:type="paragraph" w:customStyle="1" w:styleId="6FD17F06D003457AB80920071613F627">
    <w:name w:val="6FD17F06D003457AB80920071613F627"/>
    <w:rsid w:val="00B86D99"/>
  </w:style>
  <w:style w:type="paragraph" w:customStyle="1" w:styleId="F94DC4952EFF4DC68BA01A87AD9A6C78">
    <w:name w:val="F94DC4952EFF4DC68BA01A87AD9A6C78"/>
    <w:rsid w:val="00B86D99"/>
  </w:style>
  <w:style w:type="paragraph" w:customStyle="1" w:styleId="A60E7DFA298B445AAE7C57C5F8A31226">
    <w:name w:val="A60E7DFA298B445AAE7C57C5F8A31226"/>
    <w:rsid w:val="00B86D99"/>
  </w:style>
  <w:style w:type="paragraph" w:customStyle="1" w:styleId="1220588D9AC849799B3905CBE3AB8542">
    <w:name w:val="1220588D9AC849799B3905CBE3AB8542"/>
    <w:rsid w:val="00B86D99"/>
  </w:style>
  <w:style w:type="paragraph" w:customStyle="1" w:styleId="ED43706CD3DA41FC92C0041AA6C6B8FD">
    <w:name w:val="ED43706CD3DA41FC92C0041AA6C6B8FD"/>
    <w:rsid w:val="00B86D99"/>
  </w:style>
  <w:style w:type="paragraph" w:customStyle="1" w:styleId="B68A5AC8CE1341E0BDB5D570E901CC55">
    <w:name w:val="B68A5AC8CE1341E0BDB5D570E901CC55"/>
    <w:rsid w:val="00B86D99"/>
  </w:style>
  <w:style w:type="paragraph" w:customStyle="1" w:styleId="3B856AF988C64EDCA382F8C03CDDAEC9">
    <w:name w:val="3B856AF988C64EDCA382F8C03CDDAEC9"/>
    <w:rsid w:val="00B86D99"/>
  </w:style>
  <w:style w:type="paragraph" w:customStyle="1" w:styleId="ABE082EDDD784878A31009CADEEDD9AB">
    <w:name w:val="ABE082EDDD784878A31009CADEEDD9AB"/>
    <w:rsid w:val="00B86D99"/>
  </w:style>
  <w:style w:type="paragraph" w:customStyle="1" w:styleId="31374DE4AD484417BEF2E125EFAED94A">
    <w:name w:val="31374DE4AD484417BEF2E125EFAED94A"/>
    <w:rsid w:val="00B86D99"/>
  </w:style>
  <w:style w:type="paragraph" w:customStyle="1" w:styleId="F248DDA499A144AFB96B5BCABF57A38F">
    <w:name w:val="F248DDA499A144AFB96B5BCABF57A38F"/>
    <w:rsid w:val="00B86D99"/>
  </w:style>
  <w:style w:type="paragraph" w:customStyle="1" w:styleId="CEB20A7EE56F4C6FB2DBAC81168780F1">
    <w:name w:val="CEB20A7EE56F4C6FB2DBAC81168780F1"/>
    <w:rsid w:val="00B86D99"/>
  </w:style>
  <w:style w:type="paragraph" w:customStyle="1" w:styleId="B5A22745DDAD461B9A1132928DA627A2">
    <w:name w:val="B5A22745DDAD461B9A1132928DA627A2"/>
    <w:rsid w:val="00B86D99"/>
  </w:style>
  <w:style w:type="paragraph" w:customStyle="1" w:styleId="CED61C693EE24D63A18A8A49DAF1EC7E">
    <w:name w:val="CED61C693EE24D63A18A8A49DAF1EC7E"/>
    <w:rsid w:val="00B86D99"/>
  </w:style>
  <w:style w:type="paragraph" w:customStyle="1" w:styleId="28CE6471E03E4ECAA5783D4CD074016C">
    <w:name w:val="28CE6471E03E4ECAA5783D4CD074016C"/>
    <w:rsid w:val="00B86D99"/>
  </w:style>
  <w:style w:type="paragraph" w:customStyle="1" w:styleId="1E39CBAC940041288B36DDE8724DB9E5">
    <w:name w:val="1E39CBAC940041288B36DDE8724DB9E5"/>
    <w:rsid w:val="00B86D99"/>
  </w:style>
  <w:style w:type="paragraph" w:customStyle="1" w:styleId="8164BF3C6DD24C9597B049635A3ECBD2">
    <w:name w:val="8164BF3C6DD24C9597B049635A3ECBD2"/>
    <w:rsid w:val="00B86D99"/>
  </w:style>
  <w:style w:type="paragraph" w:customStyle="1" w:styleId="4F74A0C643144E3FA9CF9500B2A792DC">
    <w:name w:val="4F74A0C643144E3FA9CF9500B2A792DC"/>
    <w:rsid w:val="00B86D99"/>
  </w:style>
  <w:style w:type="paragraph" w:customStyle="1" w:styleId="906B37EB1ABC44C59466F1E9AF1B9611">
    <w:name w:val="906B37EB1ABC44C59466F1E9AF1B9611"/>
    <w:rsid w:val="00B86D99"/>
  </w:style>
  <w:style w:type="paragraph" w:customStyle="1" w:styleId="27D76BFCEA904C2C889EAFFE9F1B92C7">
    <w:name w:val="27D76BFCEA904C2C889EAFFE9F1B92C7"/>
    <w:rsid w:val="00B86D99"/>
  </w:style>
  <w:style w:type="paragraph" w:customStyle="1" w:styleId="136077D22E284A89AF2203A58B841C94">
    <w:name w:val="136077D22E284A89AF2203A58B841C94"/>
    <w:rsid w:val="00B86D99"/>
  </w:style>
  <w:style w:type="paragraph" w:customStyle="1" w:styleId="4F64E9B1A8A54601871904CF9EBFF9A6">
    <w:name w:val="4F64E9B1A8A54601871904CF9EBFF9A6"/>
    <w:rsid w:val="00B86D99"/>
  </w:style>
  <w:style w:type="paragraph" w:customStyle="1" w:styleId="11074314A4434962BC27DFAD6EDCB36E">
    <w:name w:val="11074314A4434962BC27DFAD6EDCB36E"/>
    <w:rsid w:val="00B86D99"/>
  </w:style>
  <w:style w:type="paragraph" w:customStyle="1" w:styleId="EBEC5555626C465B9E1BB3206D53582A">
    <w:name w:val="EBEC5555626C465B9E1BB3206D53582A"/>
    <w:rsid w:val="00B86D99"/>
  </w:style>
  <w:style w:type="paragraph" w:customStyle="1" w:styleId="931BED55673A40A8B72EA92DEB8FA18B">
    <w:name w:val="931BED55673A40A8B72EA92DEB8FA18B"/>
    <w:rsid w:val="00B86D99"/>
  </w:style>
  <w:style w:type="paragraph" w:customStyle="1" w:styleId="9B3BF8CBF8114FCB89A38D8418F1317A">
    <w:name w:val="9B3BF8CBF8114FCB89A38D8418F1317A"/>
    <w:rsid w:val="00B86D99"/>
  </w:style>
  <w:style w:type="paragraph" w:customStyle="1" w:styleId="C78A4ADEE6A047859CB2792856117014">
    <w:name w:val="C78A4ADEE6A047859CB2792856117014"/>
    <w:rsid w:val="00B86D99"/>
  </w:style>
  <w:style w:type="paragraph" w:customStyle="1" w:styleId="DB8D411F06E3486492408B9325598C29">
    <w:name w:val="DB8D411F06E3486492408B9325598C29"/>
    <w:rsid w:val="00B86D99"/>
  </w:style>
  <w:style w:type="paragraph" w:customStyle="1" w:styleId="FC4F53926176491B9D54E791881BE26D">
    <w:name w:val="FC4F53926176491B9D54E791881BE26D"/>
    <w:rsid w:val="00B86D99"/>
  </w:style>
  <w:style w:type="paragraph" w:customStyle="1" w:styleId="493A9CAB7CBD4048B1EB107B80A99A8B">
    <w:name w:val="493A9CAB7CBD4048B1EB107B80A99A8B"/>
    <w:rsid w:val="00B86D99"/>
  </w:style>
  <w:style w:type="paragraph" w:customStyle="1" w:styleId="895E6D6B3EB64EC09C974E06727BA566">
    <w:name w:val="895E6D6B3EB64EC09C974E06727BA566"/>
    <w:rsid w:val="00B86D99"/>
  </w:style>
  <w:style w:type="paragraph" w:customStyle="1" w:styleId="2CCEBFB372C847AA93A498EE24C9CEDE">
    <w:name w:val="2CCEBFB372C847AA93A498EE24C9CEDE"/>
    <w:rsid w:val="00B86D99"/>
  </w:style>
  <w:style w:type="paragraph" w:customStyle="1" w:styleId="9CB0C3D55CF940929883AFB8D138C84D">
    <w:name w:val="9CB0C3D55CF940929883AFB8D138C84D"/>
    <w:rsid w:val="00B86D99"/>
  </w:style>
  <w:style w:type="paragraph" w:customStyle="1" w:styleId="C201C84454434FCC96A75CB6D0114E44">
    <w:name w:val="C201C84454434FCC96A75CB6D0114E44"/>
    <w:rsid w:val="00B86D99"/>
  </w:style>
  <w:style w:type="paragraph" w:customStyle="1" w:styleId="B625EAFC168644EF9A88E6765D842D41">
    <w:name w:val="B625EAFC168644EF9A88E6765D842D41"/>
    <w:rsid w:val="00B86D99"/>
  </w:style>
  <w:style w:type="paragraph" w:customStyle="1" w:styleId="A37CB30F97AF474FB245C16E402FE110">
    <w:name w:val="A37CB30F97AF474FB245C16E402FE110"/>
    <w:rsid w:val="00B86D99"/>
  </w:style>
  <w:style w:type="paragraph" w:customStyle="1" w:styleId="76542FA256A542C7B7723304A655B1A0">
    <w:name w:val="76542FA256A542C7B7723304A655B1A0"/>
    <w:rsid w:val="00B86D99"/>
  </w:style>
  <w:style w:type="paragraph" w:customStyle="1" w:styleId="88FA215FDFA04BB483D05ED8D8C76B79">
    <w:name w:val="88FA215FDFA04BB483D05ED8D8C76B79"/>
    <w:rsid w:val="00B86D99"/>
  </w:style>
  <w:style w:type="paragraph" w:customStyle="1" w:styleId="5F041985D0284484832F30025B73FBA9">
    <w:name w:val="5F041985D0284484832F30025B73FBA9"/>
    <w:rsid w:val="00B86D99"/>
  </w:style>
  <w:style w:type="paragraph" w:customStyle="1" w:styleId="523D77C1D9094A9B9EC6C7AFDB897771">
    <w:name w:val="523D77C1D9094A9B9EC6C7AFDB897771"/>
    <w:rsid w:val="00B86D99"/>
  </w:style>
  <w:style w:type="paragraph" w:customStyle="1" w:styleId="3908542FF0CC4575B9E13FBB377F4167">
    <w:name w:val="3908542FF0CC4575B9E13FBB377F4167"/>
    <w:rsid w:val="00B86D99"/>
  </w:style>
  <w:style w:type="paragraph" w:customStyle="1" w:styleId="690FF577591A4297BA85C273589C5F8C">
    <w:name w:val="690FF577591A4297BA85C273589C5F8C"/>
    <w:rsid w:val="00B86D99"/>
  </w:style>
  <w:style w:type="paragraph" w:customStyle="1" w:styleId="8F87CC42F8004A34A216888B4365E273">
    <w:name w:val="8F87CC42F8004A34A216888B4365E273"/>
    <w:rsid w:val="00B86D99"/>
  </w:style>
  <w:style w:type="paragraph" w:customStyle="1" w:styleId="BEF2326D5AED43D9929752DCAA07AB69">
    <w:name w:val="BEF2326D5AED43D9929752DCAA07AB69"/>
    <w:rsid w:val="00B86D99"/>
  </w:style>
  <w:style w:type="paragraph" w:customStyle="1" w:styleId="7F24BF0C8C944422A6BB508D04F4E1DD">
    <w:name w:val="7F24BF0C8C944422A6BB508D04F4E1DD"/>
    <w:rsid w:val="00B86D99"/>
  </w:style>
  <w:style w:type="paragraph" w:customStyle="1" w:styleId="06CF64E656FE4B69A30684548E1E690D">
    <w:name w:val="06CF64E656FE4B69A30684548E1E690D"/>
    <w:rsid w:val="00B86D99"/>
  </w:style>
  <w:style w:type="paragraph" w:customStyle="1" w:styleId="7FA4262508364F8998D876EC56174AA7">
    <w:name w:val="7FA4262508364F8998D876EC56174AA7"/>
    <w:rsid w:val="00B86D99"/>
  </w:style>
  <w:style w:type="paragraph" w:customStyle="1" w:styleId="BE021F3E17934E94A9CAB452C977BD01">
    <w:name w:val="BE021F3E17934E94A9CAB452C977BD01"/>
    <w:rsid w:val="00B86D99"/>
  </w:style>
  <w:style w:type="paragraph" w:customStyle="1" w:styleId="155B0148725C48429FECB2EF0AAFDDC2">
    <w:name w:val="155B0148725C48429FECB2EF0AAFDDC2"/>
    <w:rsid w:val="00B86D99"/>
  </w:style>
  <w:style w:type="paragraph" w:customStyle="1" w:styleId="B05FFC40DD8043609C745A71D6A6918F">
    <w:name w:val="B05FFC40DD8043609C745A71D6A6918F"/>
    <w:rsid w:val="00B86D99"/>
  </w:style>
  <w:style w:type="paragraph" w:customStyle="1" w:styleId="3182B656459C41F1A9EC7559ED8C0285">
    <w:name w:val="3182B656459C41F1A9EC7559ED8C0285"/>
    <w:rsid w:val="00B86D99"/>
  </w:style>
  <w:style w:type="paragraph" w:customStyle="1" w:styleId="AD93504A4A774C8498C2141E5EFD9A96">
    <w:name w:val="AD93504A4A774C8498C2141E5EFD9A96"/>
    <w:rsid w:val="00B86D99"/>
  </w:style>
  <w:style w:type="paragraph" w:customStyle="1" w:styleId="BD59FA0695944A9DA81F08B663D5FD3F">
    <w:name w:val="BD59FA0695944A9DA81F08B663D5FD3F"/>
    <w:rsid w:val="00B86D99"/>
  </w:style>
  <w:style w:type="paragraph" w:customStyle="1" w:styleId="D80E1841A1C54CD09B43AB2B9E5129DC">
    <w:name w:val="D80E1841A1C54CD09B43AB2B9E5129DC"/>
    <w:rsid w:val="00B86D99"/>
  </w:style>
  <w:style w:type="paragraph" w:customStyle="1" w:styleId="75446549C3164D22A5AB03ECFE8CD7E7">
    <w:name w:val="75446549C3164D22A5AB03ECFE8CD7E7"/>
    <w:rsid w:val="00B86D99"/>
  </w:style>
  <w:style w:type="paragraph" w:customStyle="1" w:styleId="869FF18B532A4106900F0C90EE05F20E">
    <w:name w:val="869FF18B532A4106900F0C90EE05F20E"/>
    <w:rsid w:val="00B86D99"/>
  </w:style>
  <w:style w:type="paragraph" w:customStyle="1" w:styleId="DBC244807C95414AA47D793E92279872">
    <w:name w:val="DBC244807C95414AA47D793E92279872"/>
    <w:rsid w:val="00B86D99"/>
  </w:style>
  <w:style w:type="paragraph" w:customStyle="1" w:styleId="C90CD8961C154BCB8935C3D2117FA9D7">
    <w:name w:val="C90CD8961C154BCB8935C3D2117FA9D7"/>
    <w:rsid w:val="00B86D99"/>
  </w:style>
  <w:style w:type="paragraph" w:customStyle="1" w:styleId="3DE2043980FB4A9095D2AFF2633076A9">
    <w:name w:val="3DE2043980FB4A9095D2AFF2633076A9"/>
    <w:rsid w:val="00B86D99"/>
  </w:style>
  <w:style w:type="paragraph" w:customStyle="1" w:styleId="F03346BE4DA4413F8480B35DC2789ECA">
    <w:name w:val="F03346BE4DA4413F8480B35DC2789ECA"/>
    <w:rsid w:val="00B86D99"/>
  </w:style>
  <w:style w:type="paragraph" w:customStyle="1" w:styleId="BDF34C27B0C04214964FB235A266A61F">
    <w:name w:val="BDF34C27B0C04214964FB235A266A61F"/>
    <w:rsid w:val="00B86D99"/>
  </w:style>
  <w:style w:type="paragraph" w:customStyle="1" w:styleId="B4C0AC23E05846C58BDAA9C3D9EF8254">
    <w:name w:val="B4C0AC23E05846C58BDAA9C3D9EF8254"/>
    <w:rsid w:val="00B86D99"/>
  </w:style>
  <w:style w:type="paragraph" w:customStyle="1" w:styleId="AA04E144FFE743F99423FD86D519BC6C">
    <w:name w:val="AA04E144FFE743F99423FD86D519BC6C"/>
    <w:rsid w:val="00B86D99"/>
  </w:style>
  <w:style w:type="paragraph" w:customStyle="1" w:styleId="8D99D75653EB4E0FAB4D6CFCB108C7BF">
    <w:name w:val="8D99D75653EB4E0FAB4D6CFCB108C7BF"/>
    <w:rsid w:val="00B86D99"/>
  </w:style>
  <w:style w:type="paragraph" w:customStyle="1" w:styleId="4C5684BEFD074AC0B7101B2C639627F2">
    <w:name w:val="4C5684BEFD074AC0B7101B2C639627F2"/>
    <w:rsid w:val="00B86D99"/>
  </w:style>
  <w:style w:type="paragraph" w:customStyle="1" w:styleId="21828C475A6B4E14A2E15813D55EA5DD">
    <w:name w:val="21828C475A6B4E14A2E15813D55EA5DD"/>
    <w:rsid w:val="00B86D99"/>
  </w:style>
  <w:style w:type="paragraph" w:customStyle="1" w:styleId="B508448B73194FB4983F3751B02B3006">
    <w:name w:val="B508448B73194FB4983F3751B02B3006"/>
    <w:rsid w:val="00B86D99"/>
  </w:style>
  <w:style w:type="paragraph" w:customStyle="1" w:styleId="71DD77848FB745DF813C94AAD69D89BB">
    <w:name w:val="71DD77848FB745DF813C94AAD69D89BB"/>
    <w:rsid w:val="00B86D99"/>
  </w:style>
  <w:style w:type="paragraph" w:customStyle="1" w:styleId="AE3722794787476D83BFF18DFBE6E0E8">
    <w:name w:val="AE3722794787476D83BFF18DFBE6E0E8"/>
    <w:rsid w:val="00B86D99"/>
  </w:style>
  <w:style w:type="paragraph" w:customStyle="1" w:styleId="07C30CCF88C44EEA9DB03039494E2E8B">
    <w:name w:val="07C30CCF88C44EEA9DB03039494E2E8B"/>
    <w:rsid w:val="00B86D99"/>
  </w:style>
  <w:style w:type="paragraph" w:customStyle="1" w:styleId="92EF8BB8334B4E23BB5A1C52FDDC7AA3">
    <w:name w:val="92EF8BB8334B4E23BB5A1C52FDDC7AA3"/>
    <w:rsid w:val="00B86D99"/>
  </w:style>
  <w:style w:type="paragraph" w:customStyle="1" w:styleId="599658BEEE2B431DB03FC04408077DD7">
    <w:name w:val="599658BEEE2B431DB03FC04408077DD7"/>
    <w:rsid w:val="00B86D99"/>
  </w:style>
  <w:style w:type="paragraph" w:customStyle="1" w:styleId="B3F54D34898249879066FB9CA98AE8EC">
    <w:name w:val="B3F54D34898249879066FB9CA98AE8EC"/>
    <w:rsid w:val="00B86D99"/>
  </w:style>
  <w:style w:type="paragraph" w:customStyle="1" w:styleId="EB3D35884E114A779B4C9334D905A737">
    <w:name w:val="EB3D35884E114A779B4C9334D905A737"/>
    <w:rsid w:val="00B86D99"/>
  </w:style>
  <w:style w:type="paragraph" w:customStyle="1" w:styleId="8DE5A4B6CC624B39841A0958B6B8D343">
    <w:name w:val="8DE5A4B6CC624B39841A0958B6B8D343"/>
    <w:rsid w:val="00B86D99"/>
  </w:style>
  <w:style w:type="paragraph" w:customStyle="1" w:styleId="7D8818D052EB4185845A81A160A9C717">
    <w:name w:val="7D8818D052EB4185845A81A160A9C717"/>
    <w:rsid w:val="00B86D99"/>
  </w:style>
  <w:style w:type="paragraph" w:customStyle="1" w:styleId="A7C954BF497942B7A7B12D04A5BE4B81">
    <w:name w:val="A7C954BF497942B7A7B12D04A5BE4B81"/>
    <w:rsid w:val="00B86D99"/>
  </w:style>
  <w:style w:type="paragraph" w:customStyle="1" w:styleId="B42429FECA8D4725A2D1E71961EB4389">
    <w:name w:val="B42429FECA8D4725A2D1E71961EB4389"/>
    <w:rsid w:val="00B86D99"/>
  </w:style>
  <w:style w:type="paragraph" w:customStyle="1" w:styleId="3C39A6353B364BA1AF8BC16BCE5F6C84">
    <w:name w:val="3C39A6353B364BA1AF8BC16BCE5F6C84"/>
    <w:rsid w:val="00B86D99"/>
  </w:style>
  <w:style w:type="paragraph" w:customStyle="1" w:styleId="A30FD3D4E5344C6AA3E80FBC577CA8EF">
    <w:name w:val="A30FD3D4E5344C6AA3E80FBC577CA8EF"/>
    <w:rsid w:val="00B86D99"/>
  </w:style>
  <w:style w:type="paragraph" w:customStyle="1" w:styleId="08BE6D1458164BFF9A8EC8E400B7165B">
    <w:name w:val="08BE6D1458164BFF9A8EC8E400B7165B"/>
    <w:rsid w:val="00B86D99"/>
  </w:style>
  <w:style w:type="paragraph" w:customStyle="1" w:styleId="C42CA68B1131458FA6EA25E8CED57806">
    <w:name w:val="C42CA68B1131458FA6EA25E8CED57806"/>
    <w:rsid w:val="00B86D99"/>
  </w:style>
  <w:style w:type="paragraph" w:customStyle="1" w:styleId="0DDA013D05BE4BDBB24620FCD0845B45">
    <w:name w:val="0DDA013D05BE4BDBB24620FCD0845B45"/>
    <w:rsid w:val="00B86D99"/>
  </w:style>
  <w:style w:type="paragraph" w:customStyle="1" w:styleId="FE7CB31ECBC94D4B8F66991D8D560F08">
    <w:name w:val="FE7CB31ECBC94D4B8F66991D8D560F08"/>
    <w:rsid w:val="00B86D99"/>
  </w:style>
  <w:style w:type="paragraph" w:customStyle="1" w:styleId="FBA0A71814394FF7BEB8D1A38300AF09">
    <w:name w:val="FBA0A71814394FF7BEB8D1A38300AF09"/>
    <w:rsid w:val="00B86D99"/>
  </w:style>
  <w:style w:type="paragraph" w:customStyle="1" w:styleId="3DF54BB64E6C49BBB43ADF53AA8F2190">
    <w:name w:val="3DF54BB64E6C49BBB43ADF53AA8F2190"/>
    <w:rsid w:val="00B86D99"/>
  </w:style>
  <w:style w:type="paragraph" w:customStyle="1" w:styleId="89C01E8241AB4FF5879EDC3D9FD79163">
    <w:name w:val="89C01E8241AB4FF5879EDC3D9FD79163"/>
    <w:rsid w:val="00B86D99"/>
  </w:style>
  <w:style w:type="paragraph" w:customStyle="1" w:styleId="F692E4FDC57F4A89AF7B537CA5EB785D">
    <w:name w:val="F692E4FDC57F4A89AF7B537CA5EB785D"/>
    <w:rsid w:val="00B86D99"/>
  </w:style>
  <w:style w:type="paragraph" w:customStyle="1" w:styleId="167F4D0CA7914EE8ADBB346AAE8B4F3B">
    <w:name w:val="167F4D0CA7914EE8ADBB346AAE8B4F3B"/>
    <w:rsid w:val="00B86D99"/>
  </w:style>
  <w:style w:type="paragraph" w:customStyle="1" w:styleId="271B61BC29514748A51A712A6F5EF948">
    <w:name w:val="271B61BC29514748A51A712A6F5EF948"/>
    <w:rsid w:val="00B86D99"/>
  </w:style>
  <w:style w:type="paragraph" w:customStyle="1" w:styleId="51B9CF42C2724743A85AFADC7A994839">
    <w:name w:val="51B9CF42C2724743A85AFADC7A994839"/>
    <w:rsid w:val="00B86D99"/>
  </w:style>
  <w:style w:type="paragraph" w:customStyle="1" w:styleId="353110D17D1A4D17B83C5426C67B9FAC">
    <w:name w:val="353110D17D1A4D17B83C5426C67B9FAC"/>
    <w:rsid w:val="00B86D99"/>
  </w:style>
  <w:style w:type="paragraph" w:customStyle="1" w:styleId="7FDEA5964B54475EBB000192BA16CD47">
    <w:name w:val="7FDEA5964B54475EBB000192BA16CD47"/>
    <w:rsid w:val="00B86D99"/>
  </w:style>
  <w:style w:type="paragraph" w:customStyle="1" w:styleId="62CFEADAB38A44339E0EA3603282B773">
    <w:name w:val="62CFEADAB38A44339E0EA3603282B773"/>
    <w:rsid w:val="00B86D99"/>
  </w:style>
  <w:style w:type="paragraph" w:customStyle="1" w:styleId="AA7DDCA517F94334854A148B8AA9FAA5">
    <w:name w:val="AA7DDCA517F94334854A148B8AA9FAA5"/>
    <w:rsid w:val="00B86D99"/>
  </w:style>
  <w:style w:type="paragraph" w:customStyle="1" w:styleId="46DADE84738D4FCB85CDE91F519CCEAA">
    <w:name w:val="46DADE84738D4FCB85CDE91F519CCEAA"/>
    <w:rsid w:val="00B86D99"/>
  </w:style>
  <w:style w:type="paragraph" w:customStyle="1" w:styleId="833CD7EEF2D84605A36DAA52734D2B27">
    <w:name w:val="833CD7EEF2D84605A36DAA52734D2B27"/>
    <w:rsid w:val="00B86D99"/>
  </w:style>
  <w:style w:type="paragraph" w:customStyle="1" w:styleId="C9A4DC5259A240EFB851026BE89F7D46">
    <w:name w:val="C9A4DC5259A240EFB851026BE89F7D46"/>
    <w:rsid w:val="00B86D99"/>
  </w:style>
  <w:style w:type="paragraph" w:customStyle="1" w:styleId="06A094CC5D304D83838A2C2C706DA0D5">
    <w:name w:val="06A094CC5D304D83838A2C2C706DA0D5"/>
    <w:rsid w:val="00B86D99"/>
  </w:style>
  <w:style w:type="paragraph" w:customStyle="1" w:styleId="15C67D86FECC4B35A362B183ED0AE53A">
    <w:name w:val="15C67D86FECC4B35A362B183ED0AE53A"/>
    <w:rsid w:val="00B86D99"/>
  </w:style>
  <w:style w:type="paragraph" w:customStyle="1" w:styleId="0705F0E2D75D45A09F28AD644FA9D60F">
    <w:name w:val="0705F0E2D75D45A09F28AD644FA9D60F"/>
    <w:rsid w:val="00B86D99"/>
  </w:style>
  <w:style w:type="paragraph" w:customStyle="1" w:styleId="C99E9BCA568640D7BEE0804040303D7E">
    <w:name w:val="C99E9BCA568640D7BEE0804040303D7E"/>
    <w:rsid w:val="00B86D99"/>
  </w:style>
  <w:style w:type="paragraph" w:customStyle="1" w:styleId="43065AE09CD54010B0968DDAA7814F3E">
    <w:name w:val="43065AE09CD54010B0968DDAA7814F3E"/>
    <w:rsid w:val="00B86D99"/>
  </w:style>
  <w:style w:type="paragraph" w:customStyle="1" w:styleId="52232B7D369145D2A1EE41FD450E92F1">
    <w:name w:val="52232B7D369145D2A1EE41FD450E92F1"/>
    <w:rsid w:val="00B86D99"/>
  </w:style>
  <w:style w:type="paragraph" w:customStyle="1" w:styleId="DC423548B21D4AF4899731E03D96B5EC">
    <w:name w:val="DC423548B21D4AF4899731E03D96B5EC"/>
    <w:rsid w:val="00B86D99"/>
  </w:style>
  <w:style w:type="paragraph" w:customStyle="1" w:styleId="5A5A392BE5D3490895E6664EA32DEBC9">
    <w:name w:val="5A5A392BE5D3490895E6664EA32DEBC9"/>
    <w:rsid w:val="00B86D99"/>
  </w:style>
  <w:style w:type="paragraph" w:customStyle="1" w:styleId="DE6223B9D44C40BFB076F48893BE113F">
    <w:name w:val="DE6223B9D44C40BFB076F48893BE113F"/>
    <w:rsid w:val="00B86D99"/>
  </w:style>
  <w:style w:type="paragraph" w:customStyle="1" w:styleId="203B09515A9F4AD094A9087A7E737041">
    <w:name w:val="203B09515A9F4AD094A9087A7E737041"/>
    <w:rsid w:val="00B86D99"/>
  </w:style>
  <w:style w:type="paragraph" w:customStyle="1" w:styleId="4173F7C8F33C41E998873F220DC43B1B">
    <w:name w:val="4173F7C8F33C41E998873F220DC43B1B"/>
    <w:rsid w:val="00B86D99"/>
  </w:style>
  <w:style w:type="paragraph" w:customStyle="1" w:styleId="01CC2E18212141B5A9E4F9B3BAE4F66A">
    <w:name w:val="01CC2E18212141B5A9E4F9B3BAE4F66A"/>
    <w:rsid w:val="00B86D99"/>
  </w:style>
  <w:style w:type="paragraph" w:customStyle="1" w:styleId="16A56D7FDBDE466A8BB498AFD2D9D072">
    <w:name w:val="16A56D7FDBDE466A8BB498AFD2D9D072"/>
    <w:rsid w:val="00B86D99"/>
  </w:style>
  <w:style w:type="paragraph" w:customStyle="1" w:styleId="10EBA07883E24E228E885C6BFA39B80D">
    <w:name w:val="10EBA07883E24E228E885C6BFA39B80D"/>
    <w:rsid w:val="00B86D99"/>
  </w:style>
  <w:style w:type="paragraph" w:customStyle="1" w:styleId="26A3C45670684A6D98EA1B511C60F259">
    <w:name w:val="26A3C45670684A6D98EA1B511C60F259"/>
    <w:rsid w:val="00B86D99"/>
  </w:style>
  <w:style w:type="paragraph" w:customStyle="1" w:styleId="55E99CDCF8464050B9C85AFA66BE1130">
    <w:name w:val="55E99CDCF8464050B9C85AFA66BE1130"/>
    <w:rsid w:val="00B86D99"/>
  </w:style>
  <w:style w:type="paragraph" w:customStyle="1" w:styleId="B0B2A3880F774A329E2CA2659EE61616">
    <w:name w:val="B0B2A3880F774A329E2CA2659EE61616"/>
    <w:rsid w:val="00B86D99"/>
  </w:style>
  <w:style w:type="paragraph" w:customStyle="1" w:styleId="FE09C3E11AC3475BBC30B18853F42541">
    <w:name w:val="FE09C3E11AC3475BBC30B18853F42541"/>
    <w:rsid w:val="00B86D99"/>
  </w:style>
  <w:style w:type="paragraph" w:customStyle="1" w:styleId="A5E5323244464837B6EDFFA8B5665A45">
    <w:name w:val="A5E5323244464837B6EDFFA8B5665A45"/>
    <w:rsid w:val="00B86D99"/>
  </w:style>
  <w:style w:type="paragraph" w:customStyle="1" w:styleId="425BCCBE691246ADBED6FE3A8500A21F">
    <w:name w:val="425BCCBE691246ADBED6FE3A8500A21F"/>
    <w:rsid w:val="00B86D99"/>
  </w:style>
  <w:style w:type="paragraph" w:customStyle="1" w:styleId="70E71BEC5D2E466B9A2972D4A48EF963">
    <w:name w:val="70E71BEC5D2E466B9A2972D4A48EF963"/>
    <w:rsid w:val="00B86D99"/>
  </w:style>
  <w:style w:type="paragraph" w:customStyle="1" w:styleId="8D53F07211B7461A8E953C2302D49DC7">
    <w:name w:val="8D53F07211B7461A8E953C2302D49DC7"/>
    <w:rsid w:val="00B86D99"/>
  </w:style>
  <w:style w:type="paragraph" w:customStyle="1" w:styleId="F64700B828E045308684391DFD64F2A9">
    <w:name w:val="F64700B828E045308684391DFD64F2A9"/>
    <w:rsid w:val="00B86D99"/>
  </w:style>
  <w:style w:type="paragraph" w:customStyle="1" w:styleId="B9111F5DE09440EA890F833D09A032B0">
    <w:name w:val="B9111F5DE09440EA890F833D09A032B0"/>
    <w:rsid w:val="00B86D99"/>
  </w:style>
  <w:style w:type="paragraph" w:customStyle="1" w:styleId="36DEE421CEE54B9CB5E41679BBDA1AE9">
    <w:name w:val="36DEE421CEE54B9CB5E41679BBDA1AE9"/>
    <w:rsid w:val="00DA58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5C96D-CCB3-4D29-80E2-23889065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1013</Words>
  <Characters>5776</Characters>
  <Application>Microsoft Office Word</Application>
  <DocSecurity>0</DocSecurity>
  <Lines>48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6776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41</cp:revision>
  <cp:lastPrinted>2017-11-27T07:56:00Z</cp:lastPrinted>
  <dcterms:created xsi:type="dcterms:W3CDTF">2017-01-05T13:04:00Z</dcterms:created>
  <dcterms:modified xsi:type="dcterms:W3CDTF">2020-02-28T07:52:00Z</dcterms:modified>
</cp:coreProperties>
</file>